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2DB" w:rsidRPr="00944CA6" w:rsidRDefault="008A22DB" w:rsidP="008A22DB">
      <w:pPr>
        <w:pStyle w:val="Nagwek"/>
        <w:jc w:val="center"/>
        <w:rPr>
          <w:rFonts w:ascii="Myriad Pro" w:hAnsi="Myriad Pro"/>
          <w:b/>
          <w:lang w:val="pl-PL"/>
        </w:rPr>
      </w:pPr>
      <w:r w:rsidRPr="008A22DB">
        <w:rPr>
          <w:rFonts w:ascii="Myriad Pro" w:hAnsi="Myriad Pro"/>
          <w:b/>
          <w:lang w:val="pl-PL"/>
        </w:rPr>
        <w:t xml:space="preserve">ZAŁĄCZNIK nr 1 do Uchwały nr </w:t>
      </w:r>
      <w:r w:rsidR="009566CE">
        <w:rPr>
          <w:rFonts w:ascii="Myriad Pro" w:hAnsi="Myriad Pro"/>
          <w:b/>
          <w:lang w:val="pl-PL"/>
        </w:rPr>
        <w:t>29/20</w:t>
      </w:r>
      <w:r w:rsidR="002D0C45">
        <w:rPr>
          <w:rFonts w:ascii="Myriad Pro" w:hAnsi="Myriad Pro"/>
          <w:b/>
          <w:lang w:val="pl-PL"/>
        </w:rPr>
        <w:t xml:space="preserve"> </w:t>
      </w:r>
      <w:r w:rsidRPr="008A22DB">
        <w:rPr>
          <w:rFonts w:ascii="Myriad Pro" w:hAnsi="Myriad Pro"/>
          <w:b/>
          <w:lang w:val="pl-PL"/>
        </w:rPr>
        <w:t xml:space="preserve">KM RPO WZ 2014-2020 z dnia </w:t>
      </w:r>
      <w:r w:rsidR="00517227">
        <w:rPr>
          <w:rFonts w:ascii="Myriad Pro" w:hAnsi="Myriad Pro"/>
          <w:b/>
          <w:lang w:val="pl-PL"/>
        </w:rPr>
        <w:t>19</w:t>
      </w:r>
      <w:bookmarkStart w:id="0" w:name="_GoBack"/>
      <w:bookmarkEnd w:id="0"/>
      <w:r w:rsidRPr="008A22DB">
        <w:rPr>
          <w:rFonts w:ascii="Myriad Pro" w:hAnsi="Myriad Pro"/>
          <w:b/>
          <w:lang w:val="pl-PL"/>
        </w:rPr>
        <w:t xml:space="preserve"> </w:t>
      </w:r>
      <w:r w:rsidR="002D0C45">
        <w:rPr>
          <w:rFonts w:ascii="Myriad Pro" w:hAnsi="Myriad Pro"/>
          <w:b/>
          <w:lang w:val="pl-PL"/>
        </w:rPr>
        <w:t xml:space="preserve">listopada </w:t>
      </w:r>
      <w:r w:rsidR="009A1531">
        <w:rPr>
          <w:rFonts w:ascii="Myriad Pro" w:hAnsi="Myriad Pro"/>
          <w:b/>
          <w:lang w:val="pl-PL"/>
        </w:rPr>
        <w:t xml:space="preserve"> </w:t>
      </w:r>
      <w:r w:rsidRPr="00944CA6">
        <w:rPr>
          <w:rFonts w:ascii="Myriad Pro" w:hAnsi="Myriad Pro"/>
          <w:b/>
          <w:lang w:val="pl-PL"/>
        </w:rPr>
        <w:t>2020 r.</w:t>
      </w:r>
    </w:p>
    <w:p w:rsidR="00965BA6" w:rsidRDefault="008A22DB" w:rsidP="008A22DB">
      <w:pPr>
        <w:pStyle w:val="Bezodstpw"/>
        <w:jc w:val="center"/>
        <w:rPr>
          <w:rFonts w:ascii="Myriad Pro" w:hAnsi="Myriad Pro" w:cs="Arial"/>
          <w:lang w:val="pl-PL"/>
        </w:rPr>
      </w:pPr>
      <w:r w:rsidRPr="008A22DB">
        <w:rPr>
          <w:rFonts w:ascii="Myriad Pro" w:hAnsi="Myriad Pro" w:cs="Arial"/>
          <w:b/>
          <w:bCs/>
          <w:lang w:val="pl-PL"/>
        </w:rPr>
        <w:t xml:space="preserve">w sprawie przyjęcia </w:t>
      </w:r>
      <w:r w:rsidRPr="008A22DB">
        <w:rPr>
          <w:rFonts w:ascii="Myriad Pro" w:hAnsi="Myriad Pro" w:cs="Arial"/>
          <w:b/>
          <w:bCs/>
          <w:iCs/>
          <w:lang w:val="pl-PL"/>
        </w:rPr>
        <w:t xml:space="preserve">kryteriów wyboru projektów w ramach działania </w:t>
      </w:r>
      <w:r w:rsidRPr="008A22DB">
        <w:rPr>
          <w:rFonts w:ascii="Myriad Pro" w:hAnsi="Myriad Pro" w:cs="Arial"/>
          <w:b/>
          <w:lang w:val="pl-PL"/>
        </w:rPr>
        <w:t xml:space="preserve">1.5 Inwestycje przedsiębiorstw wspierające rozwój regionalnych specjalizacji oraz inteligentnych specjalizacji </w:t>
      </w:r>
      <w:r w:rsidR="00965BA6" w:rsidRPr="00181375">
        <w:rPr>
          <w:rFonts w:ascii="Myriad Pro" w:hAnsi="Myriad Pro" w:cs="Arial"/>
          <w:lang w:val="pl-PL"/>
        </w:rPr>
        <w:t xml:space="preserve">1.5 INWESTYCJE PRZEDSIĘBIORSTW WSPIERAJĄCE ROZWÓJ REGIONALNYCH SPECJALIZACJI ORAZ INTELIGENTNYCH SPECJALIZACJI </w:t>
      </w:r>
      <w:r w:rsidR="00965BA6" w:rsidRPr="003E71E6">
        <w:rPr>
          <w:rFonts w:ascii="Myriad Pro" w:hAnsi="Myriad Pro" w:cs="Arial"/>
          <w:lang w:val="pl-PL"/>
        </w:rPr>
        <w:t>- projekty przedsiębiorstw zakładające rozwój innowacyjności i konkurencyjności w sektorze turystyki realizowane w okresie kryzysu wywołanego skutkami epidemii COVID-19</w:t>
      </w:r>
    </w:p>
    <w:p w:rsidR="002D0C45" w:rsidRDefault="002D0C45" w:rsidP="00965BA6">
      <w:pPr>
        <w:pStyle w:val="Bezodstpw"/>
        <w:jc w:val="center"/>
        <w:rPr>
          <w:rFonts w:ascii="Myriad Pro" w:hAnsi="Myriad Pro" w:cs="Arial"/>
          <w:b/>
          <w:lang w:val="pl-PL"/>
        </w:rPr>
      </w:pPr>
    </w:p>
    <w:p w:rsidR="00965BA6" w:rsidRDefault="00965BA6" w:rsidP="00965BA6">
      <w:pPr>
        <w:pStyle w:val="Bezodstpw"/>
        <w:jc w:val="center"/>
        <w:rPr>
          <w:rFonts w:ascii="Myriad Pro" w:hAnsi="Myriad Pro" w:cs="Arial"/>
          <w:b/>
          <w:lang w:val="pl-PL"/>
        </w:rPr>
      </w:pPr>
      <w:r w:rsidRPr="00E81A47">
        <w:rPr>
          <w:rFonts w:ascii="Myriad Pro" w:hAnsi="Myriad Pro" w:cs="Arial"/>
          <w:b/>
          <w:lang w:val="pl-PL"/>
        </w:rPr>
        <w:t>KRYTERIA WYBORU PROJEKTÓW</w:t>
      </w:r>
    </w:p>
    <w:p w:rsidR="00965BA6" w:rsidRPr="003E71E6" w:rsidRDefault="00965BA6" w:rsidP="00965BA6">
      <w:pPr>
        <w:pStyle w:val="Bezodstpw"/>
        <w:jc w:val="center"/>
        <w:rPr>
          <w:rFonts w:ascii="Myriad Pro" w:hAnsi="Myriad Pro"/>
          <w:b/>
          <w:lang w:val="pl-PL"/>
        </w:rPr>
      </w:pPr>
    </w:p>
    <w:tbl>
      <w:tblPr>
        <w:tblStyle w:val="Tabela-Siatka11"/>
        <w:tblW w:w="1425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39"/>
        <w:gridCol w:w="12315"/>
      </w:tblGrid>
      <w:tr w:rsidR="00965BA6" w:rsidRPr="00517227" w:rsidTr="00965BA6">
        <w:tc>
          <w:tcPr>
            <w:tcW w:w="1939" w:type="dxa"/>
            <w:shd w:val="clear" w:color="auto" w:fill="B6DDE8" w:themeFill="accent5" w:themeFillTint="66"/>
          </w:tcPr>
          <w:p w:rsidR="00965BA6" w:rsidRPr="0067422A" w:rsidRDefault="00965BA6" w:rsidP="00965BA6">
            <w:pPr>
              <w:spacing w:before="240"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Oś priorytetowa</w:t>
            </w:r>
          </w:p>
        </w:tc>
        <w:tc>
          <w:tcPr>
            <w:tcW w:w="12315" w:type="dxa"/>
            <w:shd w:val="clear" w:color="auto" w:fill="B6DDE8" w:themeFill="accent5" w:themeFillTint="66"/>
          </w:tcPr>
          <w:p w:rsidR="00965BA6" w:rsidRPr="0067422A" w:rsidRDefault="00965BA6" w:rsidP="00965BA6">
            <w:pPr>
              <w:spacing w:before="240"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I Gospodarka, Innowacje, Nowoczesne Technologie</w:t>
            </w:r>
          </w:p>
        </w:tc>
      </w:tr>
      <w:tr w:rsidR="00965BA6" w:rsidRPr="00517227" w:rsidTr="00965BA6">
        <w:tc>
          <w:tcPr>
            <w:tcW w:w="1939" w:type="dxa"/>
            <w:shd w:val="clear" w:color="auto" w:fill="B6DDE8" w:themeFill="accent5" w:themeFillTint="66"/>
          </w:tcPr>
          <w:p w:rsidR="00965BA6" w:rsidRPr="0067422A" w:rsidRDefault="00965BA6" w:rsidP="00965BA6">
            <w:pPr>
              <w:spacing w:before="240"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Priorytet Inwestycyjny</w:t>
            </w:r>
          </w:p>
        </w:tc>
        <w:tc>
          <w:tcPr>
            <w:tcW w:w="12315" w:type="dxa"/>
            <w:shd w:val="clear" w:color="auto" w:fill="B6DDE8" w:themeFill="accent5" w:themeFillTint="66"/>
          </w:tcPr>
          <w:p w:rsidR="00965BA6" w:rsidRPr="0067422A" w:rsidRDefault="00965BA6" w:rsidP="00965BA6">
            <w:pPr>
              <w:spacing w:before="240"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3c: Wspieranie tworzenia i poszerzania zaawansowanych zdolności w zakresie rozwoju produktów i usług</w:t>
            </w:r>
          </w:p>
        </w:tc>
      </w:tr>
      <w:tr w:rsidR="00965BA6" w:rsidRPr="00517227" w:rsidTr="00965BA6">
        <w:tc>
          <w:tcPr>
            <w:tcW w:w="1939" w:type="dxa"/>
            <w:shd w:val="clear" w:color="auto" w:fill="B6DDE8" w:themeFill="accent5" w:themeFillTint="66"/>
          </w:tcPr>
          <w:p w:rsidR="00965BA6" w:rsidRPr="0067422A" w:rsidRDefault="00965BA6" w:rsidP="00965BA6">
            <w:pPr>
              <w:spacing w:before="240"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Działanie</w:t>
            </w:r>
          </w:p>
        </w:tc>
        <w:tc>
          <w:tcPr>
            <w:tcW w:w="12315" w:type="dxa"/>
            <w:shd w:val="clear" w:color="auto" w:fill="B6DDE8" w:themeFill="accent5" w:themeFillTint="66"/>
          </w:tcPr>
          <w:p w:rsidR="00965BA6" w:rsidRPr="0067422A" w:rsidRDefault="00965BA6" w:rsidP="00965BA6">
            <w:pPr>
              <w:spacing w:before="240"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1.5 Inwestycje przedsiębiorstw wspierające rozwój regionalnych specjalizacji oraz inteligentnych specjalizacji</w:t>
            </w:r>
          </w:p>
        </w:tc>
      </w:tr>
      <w:tr w:rsidR="00965BA6" w:rsidRPr="00517227" w:rsidTr="00965BA6">
        <w:trPr>
          <w:trHeight w:val="951"/>
        </w:trPr>
        <w:tc>
          <w:tcPr>
            <w:tcW w:w="1939" w:type="dxa"/>
            <w:shd w:val="clear" w:color="auto" w:fill="B6DDE8" w:themeFill="accent5" w:themeFillTint="66"/>
          </w:tcPr>
          <w:p w:rsidR="00965BA6" w:rsidRPr="0067422A" w:rsidRDefault="00965BA6" w:rsidP="00965BA6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Typ projektu</w:t>
            </w:r>
          </w:p>
        </w:tc>
        <w:tc>
          <w:tcPr>
            <w:tcW w:w="12315" w:type="dxa"/>
            <w:shd w:val="clear" w:color="auto" w:fill="B6DDE8" w:themeFill="accent5" w:themeFillTint="66"/>
          </w:tcPr>
          <w:p w:rsidR="00965BA6" w:rsidRPr="0067422A" w:rsidRDefault="00965BA6" w:rsidP="00965BA6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Innowacyjne inwestycje przedsiębiorstw: </w:t>
            </w:r>
            <w:r w:rsidRPr="003E71E6">
              <w:rPr>
                <w:rFonts w:ascii="Myriad Pro" w:hAnsi="Myriad Pro" w:cs="Arial"/>
                <w:sz w:val="20"/>
                <w:szCs w:val="20"/>
                <w:lang w:val="pl-PL"/>
              </w:rPr>
              <w:t>projekty przedsiębiorstw zakładające rozwój innowacyjności i konkurencyjności w sektorze turystyki realizowane w okresie kryzysu wywołanego skutkami epidemii COVID-19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. </w:t>
            </w:r>
          </w:p>
        </w:tc>
      </w:tr>
    </w:tbl>
    <w:p w:rsidR="00965BA6" w:rsidRPr="003E71E6" w:rsidRDefault="00965BA6" w:rsidP="00965BA6">
      <w:pPr>
        <w:pStyle w:val="Nagwek"/>
        <w:rPr>
          <w:lang w:val="pl-PL"/>
        </w:rPr>
      </w:pPr>
    </w:p>
    <w:p w:rsidR="001A2839" w:rsidRPr="0067422A" w:rsidRDefault="001A2839" w:rsidP="0057088D">
      <w:pPr>
        <w:spacing w:after="0"/>
        <w:rPr>
          <w:rFonts w:ascii="Myriad Pro" w:hAnsi="Myriad Pro" w:cs="Arial"/>
          <w:sz w:val="20"/>
          <w:szCs w:val="20"/>
          <w:lang w:val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6"/>
        <w:gridCol w:w="2480"/>
        <w:gridCol w:w="6379"/>
        <w:gridCol w:w="4755"/>
      </w:tblGrid>
      <w:tr w:rsidR="000D6F9B" w:rsidRPr="0067422A" w:rsidTr="000155E1">
        <w:trPr>
          <w:trHeight w:val="236"/>
          <w:tblHeader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b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b/>
                <w:sz w:val="20"/>
                <w:szCs w:val="20"/>
                <w:lang w:val="pl-PL"/>
              </w:rPr>
              <w:t xml:space="preserve">Kryteria dopuszczalności </w:t>
            </w:r>
          </w:p>
        </w:tc>
      </w:tr>
      <w:tr w:rsidR="000D6F9B" w:rsidRPr="0067422A" w:rsidTr="006D48D0">
        <w:trPr>
          <w:trHeight w:val="236"/>
          <w:tblHeader/>
        </w:trPr>
        <w:tc>
          <w:tcPr>
            <w:tcW w:w="213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872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Nazwa kryterium</w:t>
            </w:r>
          </w:p>
        </w:tc>
        <w:tc>
          <w:tcPr>
            <w:tcW w:w="2243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Definicja kryterium</w:t>
            </w:r>
          </w:p>
        </w:tc>
        <w:tc>
          <w:tcPr>
            <w:tcW w:w="1672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Opis znaczenia kryterium</w:t>
            </w:r>
          </w:p>
        </w:tc>
      </w:tr>
      <w:tr w:rsidR="000D6F9B" w:rsidRPr="0067422A" w:rsidTr="006D48D0">
        <w:trPr>
          <w:trHeight w:val="253"/>
          <w:tblHeader/>
        </w:trPr>
        <w:tc>
          <w:tcPr>
            <w:tcW w:w="213" w:type="pct"/>
            <w:tcBorders>
              <w:bottom w:val="single" w:sz="4" w:space="0" w:color="auto"/>
            </w:tcBorders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872" w:type="pct"/>
            <w:tcBorders>
              <w:bottom w:val="single" w:sz="4" w:space="0" w:color="auto"/>
            </w:tcBorders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2243" w:type="pct"/>
            <w:tcBorders>
              <w:bottom w:val="single" w:sz="4" w:space="0" w:color="auto"/>
            </w:tcBorders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672" w:type="pct"/>
            <w:tcBorders>
              <w:bottom w:val="single" w:sz="4" w:space="0" w:color="auto"/>
            </w:tcBorders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4</w:t>
            </w:r>
          </w:p>
        </w:tc>
      </w:tr>
      <w:tr w:rsidR="000D6F9B" w:rsidRPr="00517227" w:rsidTr="00965BA6">
        <w:trPr>
          <w:trHeight w:val="809"/>
        </w:trPr>
        <w:tc>
          <w:tcPr>
            <w:tcW w:w="213" w:type="pct"/>
            <w:shd w:val="clear" w:color="auto" w:fill="FFFFFF" w:themeFill="background1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1.1</w:t>
            </w:r>
          </w:p>
        </w:tc>
        <w:tc>
          <w:tcPr>
            <w:tcW w:w="872" w:type="pct"/>
            <w:shd w:val="clear" w:color="auto" w:fill="FFFFFF" w:themeFill="background1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Zgodność z celem szczegółowym i rezultatami priorytetu inwestycyjnego</w:t>
            </w:r>
          </w:p>
        </w:tc>
        <w:tc>
          <w:tcPr>
            <w:tcW w:w="2243" w:type="pct"/>
            <w:shd w:val="clear" w:color="auto" w:fill="FFFFFF" w:themeFill="background1"/>
          </w:tcPr>
          <w:p w:rsidR="00F90B08" w:rsidRPr="0067422A" w:rsidRDefault="00F90B08" w:rsidP="0057088D">
            <w:pPr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 jest zgodny z celem szczegółowym priorytetu inwestycyjnego 3c oraz celem działania 1.5 jakim jest „Zwiększone zastosowanie innowacji w MŚP</w:t>
            </w:r>
            <w:r w:rsidRPr="0067422A">
              <w:rPr>
                <w:rFonts w:ascii="Myriad Pro" w:hAnsi="Myriad Pro" w:cs="Arial"/>
                <w:b/>
                <w:sz w:val="20"/>
                <w:szCs w:val="20"/>
                <w:lang w:val="pl-PL"/>
              </w:rPr>
              <w:t>”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oraz wpływa na osiągnięcie wskaźnika rezultatu</w:t>
            </w:r>
            <w:r w:rsidR="00677009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  <w:r w:rsidR="00005500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„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Liczba wprowadzonych innowacji [szt.]</w:t>
            </w:r>
            <w:r w:rsidR="00005500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”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.</w:t>
            </w:r>
          </w:p>
          <w:p w:rsidR="00F90B08" w:rsidRPr="0067422A" w:rsidRDefault="00F90B08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400208" w:rsidRPr="0067422A" w:rsidRDefault="00F90B08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Realizacja projektu prowadzi do wprowadzenia w przedsiębiorstwie innowacji produktowej bądź procesowej, co najmniej </w:t>
            </w:r>
            <w:r w:rsidR="000518A0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 skali regionalnej</w:t>
            </w:r>
            <w:r w:rsidR="00400208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.</w:t>
            </w:r>
          </w:p>
          <w:p w:rsidR="00677009" w:rsidRPr="0067422A" w:rsidRDefault="00677009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F90B08" w:rsidRPr="0067422A" w:rsidRDefault="00F90B08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 zakresie oceny wprowadzanych w związku z realizacją projektu innowacji zastosowanie mają definicje</w:t>
            </w:r>
            <w:r w:rsidR="0024522C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innowacyjności produktowej i procesowej zgodnie z publikacją </w:t>
            </w:r>
            <w:r w:rsidR="00677009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„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Podręcznik Oslo. Zasady gromadzenia i interpretacji danych dotyczących innowacji</w:t>
            </w:r>
            <w:r w:rsidR="00677009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”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, OECD, wydanie 3 z 2005 r.</w:t>
            </w:r>
          </w:p>
          <w:p w:rsidR="00E01A66" w:rsidRDefault="00E01A66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0B6D90" w:rsidRDefault="000B6D90" w:rsidP="000B6D90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0B6D90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Przedmiotem projektu jest realizacji inwestycji przyczyniającej się do </w:t>
            </w:r>
            <w:r w:rsidRPr="00617D61">
              <w:rPr>
                <w:rFonts w:ascii="Myriad Pro" w:hAnsi="Myriad Pro" w:cs="Arial"/>
                <w:sz w:val="20"/>
                <w:szCs w:val="20"/>
                <w:lang w:val="pl-PL"/>
              </w:rPr>
              <w:t>utrzymania m</w:t>
            </w:r>
            <w:r w:rsidRPr="000B6D90">
              <w:rPr>
                <w:rFonts w:ascii="Myriad Pro" w:hAnsi="Myriad Pro" w:cs="Arial"/>
                <w:sz w:val="20"/>
                <w:szCs w:val="20"/>
                <w:lang w:val="pl-PL"/>
              </w:rPr>
              <w:t>iejsc pracy w okresie kryzysu gospodarczego wywołanego skutkami epidemii COVID-19</w:t>
            </w:r>
            <w:r w:rsidRPr="00E01A66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</w:p>
          <w:p w:rsidR="00743EB6" w:rsidRDefault="00743EB6" w:rsidP="00474190">
            <w:pPr>
              <w:spacing w:after="200" w:line="276" w:lineRule="auto"/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</w:pPr>
          </w:p>
          <w:p w:rsidR="00474190" w:rsidRPr="00474190" w:rsidRDefault="00DA1091" w:rsidP="00474190">
            <w:pPr>
              <w:spacing w:after="200"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DA1091"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  <w:t xml:space="preserve">Wsparcie w konkursie kierowane jest wyłącznie na przedsięwzięcia podejmowane </w:t>
            </w:r>
            <w:r w:rsidR="00474190" w:rsidRPr="00474190">
              <w:rPr>
                <w:rFonts w:ascii="Myriad Pro" w:hAnsi="Myriad Pro" w:cs="Arial"/>
                <w:sz w:val="20"/>
                <w:szCs w:val="20"/>
                <w:lang w:val="pl-PL"/>
              </w:rPr>
              <w:t>w sektorze turystyki w zakresie:</w:t>
            </w:r>
          </w:p>
          <w:p w:rsidR="00474190" w:rsidRPr="00474190" w:rsidRDefault="00474190" w:rsidP="00474190">
            <w:pPr>
              <w:numPr>
                <w:ilvl w:val="0"/>
                <w:numId w:val="30"/>
              </w:numPr>
              <w:spacing w:after="200" w:line="276" w:lineRule="auto"/>
              <w:contextualSpacing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474190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prowadzenia hoteli, moteli, hosteli, pensjonatów, domów wypoczynkowych, ośrodków wczasowych, schronisk młodzieżowych, campingów, obiektów oferujących w sposób zorganizowany miejsca noclegowe (z wyjątkiem mieszkań na wynajem), </w:t>
            </w:r>
          </w:p>
          <w:p w:rsidR="00474190" w:rsidRPr="00474190" w:rsidRDefault="00474190" w:rsidP="00474190">
            <w:pPr>
              <w:numPr>
                <w:ilvl w:val="0"/>
                <w:numId w:val="30"/>
              </w:numPr>
              <w:spacing w:after="200" w:line="276" w:lineRule="auto"/>
              <w:contextualSpacing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474190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prowadzenia restauracji, kawiarni, pubów, barów i innych lokali gastronomicznych oraz punktów małej gastronomii, </w:t>
            </w:r>
          </w:p>
          <w:p w:rsidR="00474190" w:rsidRPr="00474190" w:rsidRDefault="00474190" w:rsidP="00474190">
            <w:pPr>
              <w:numPr>
                <w:ilvl w:val="0"/>
                <w:numId w:val="30"/>
              </w:numPr>
              <w:spacing w:after="200" w:line="276" w:lineRule="auto"/>
              <w:contextualSpacing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474190">
              <w:rPr>
                <w:rFonts w:ascii="Myriad Pro" w:hAnsi="Myriad Pro" w:cs="Arial"/>
                <w:sz w:val="20"/>
                <w:szCs w:val="20"/>
                <w:lang w:val="pl-PL"/>
              </w:rPr>
              <w:t>organizacji usług i imprez turystycznych, usług sportowo-rekreacyjnych i aktywnych form wypoczynku (z wyłączeniem siłowni i klubów fitness);</w:t>
            </w:r>
          </w:p>
          <w:p w:rsidR="00474190" w:rsidRPr="00474190" w:rsidRDefault="00474190" w:rsidP="00474190">
            <w:pPr>
              <w:numPr>
                <w:ilvl w:val="0"/>
                <w:numId w:val="30"/>
              </w:numPr>
              <w:spacing w:after="200" w:line="276" w:lineRule="auto"/>
              <w:contextualSpacing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474190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prowadzenia punktów informacji turystycznej, atrakcji turystycznych (w tym muzeów), wypożyczalni sprzętu turystycznego</w:t>
            </w:r>
            <w:ins w:id="1" w:author="KiT" w:date="2020-10-26T16:49:00Z">
              <w:r w:rsidR="004A7D0E">
                <w:rPr>
                  <w:rFonts w:ascii="Myriad Pro" w:hAnsi="Myriad Pro" w:cs="Arial"/>
                  <w:sz w:val="20"/>
                  <w:szCs w:val="20"/>
                  <w:lang w:val="pl-PL"/>
                </w:rPr>
                <w:t>.</w:t>
              </w:r>
            </w:ins>
            <w:del w:id="2" w:author="KiT" w:date="2020-10-26T16:49:00Z">
              <w:r w:rsidRPr="00474190" w:rsidDel="004A7D0E">
                <w:rPr>
                  <w:rFonts w:ascii="Myriad Pro" w:hAnsi="Myriad Pro" w:cs="Arial"/>
                  <w:sz w:val="20"/>
                  <w:szCs w:val="20"/>
                  <w:lang w:val="pl-PL"/>
                </w:rPr>
                <w:delText xml:space="preserve">, </w:delText>
              </w:r>
            </w:del>
          </w:p>
          <w:p w:rsidR="00D16F50" w:rsidRDefault="00D16F50" w:rsidP="001507E7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1507E7" w:rsidDel="004A7D0E" w:rsidRDefault="00474190" w:rsidP="001507E7">
            <w:pPr>
              <w:spacing w:line="276" w:lineRule="auto"/>
              <w:rPr>
                <w:del w:id="3" w:author="KiT" w:date="2020-10-26T16:49:00Z"/>
                <w:rFonts w:ascii="Myriad Pro" w:hAnsi="Myriad Pro" w:cs="Arial"/>
                <w:sz w:val="20"/>
                <w:szCs w:val="20"/>
                <w:lang w:val="pl-PL"/>
              </w:rPr>
            </w:pPr>
            <w:del w:id="4" w:author="KiT" w:date="2020-10-27T19:06:00Z">
              <w:r w:rsidDel="008709A4">
                <w:rPr>
                  <w:rFonts w:ascii="Myriad Pro" w:hAnsi="Myriad Pro" w:cs="Arial"/>
                  <w:sz w:val="20"/>
                  <w:szCs w:val="20"/>
                  <w:lang w:val="pl-PL"/>
                </w:rPr>
                <w:delText xml:space="preserve">pod warunkiem, że przedsiębiorca </w:delText>
              </w:r>
              <w:r w:rsidR="00DA1091" w:rsidDel="008709A4">
                <w:rPr>
                  <w:rFonts w:ascii="Myriad Pro" w:hAnsi="Myriad Pro" w:cs="Arial"/>
                  <w:sz w:val="20"/>
                  <w:szCs w:val="20"/>
                  <w:lang w:val="pl-PL"/>
                </w:rPr>
                <w:delText xml:space="preserve">rozpoczął prowadzenie działalności </w:delText>
              </w:r>
              <w:r w:rsidR="00DA1091" w:rsidRPr="009B290F" w:rsidDel="008709A4">
                <w:rPr>
                  <w:rFonts w:ascii="Myriad Pro" w:hAnsi="Myriad Pro" w:cs="Arial"/>
                  <w:sz w:val="20"/>
                  <w:szCs w:val="20"/>
                  <w:lang w:val="pl-PL"/>
                </w:rPr>
                <w:delText>gospodarczej</w:delText>
              </w:r>
              <w:r w:rsidRPr="009B290F" w:rsidDel="008709A4">
                <w:rPr>
                  <w:rFonts w:ascii="Myriad Pro" w:hAnsi="Myriad Pro" w:cs="Arial"/>
                  <w:sz w:val="20"/>
                  <w:szCs w:val="20"/>
                  <w:lang w:val="pl-PL"/>
                </w:rPr>
                <w:delText xml:space="preserve"> we wskazanym </w:delText>
              </w:r>
              <w:r w:rsidR="001274BF" w:rsidRPr="009B290F" w:rsidDel="008709A4">
                <w:rPr>
                  <w:rFonts w:ascii="Myriad Pro" w:hAnsi="Myriad Pro" w:cs="Arial"/>
                  <w:sz w:val="20"/>
                  <w:szCs w:val="20"/>
                  <w:lang w:val="pl-PL"/>
                </w:rPr>
                <w:delText xml:space="preserve">zakresie </w:delText>
              </w:r>
            </w:del>
            <w:del w:id="5" w:author="KiT" w:date="2020-10-26T16:49:00Z">
              <w:r w:rsidR="001507E7" w:rsidRPr="001507E7" w:rsidDel="004A7D0E">
                <w:rPr>
                  <w:rFonts w:ascii="Myriad Pro" w:hAnsi="Myriad Pro" w:cs="Arial"/>
                  <w:sz w:val="20"/>
                  <w:szCs w:val="20"/>
                  <w:lang w:val="pl-PL"/>
                </w:rPr>
                <w:delText>nie później niż 1 stycznia 2020</w:delText>
              </w:r>
              <w:r w:rsidR="001507E7" w:rsidDel="004A7D0E">
                <w:rPr>
                  <w:rFonts w:ascii="Myriad Pro" w:hAnsi="Myriad Pro" w:cs="Arial"/>
                  <w:sz w:val="20"/>
                  <w:szCs w:val="20"/>
                  <w:lang w:val="pl-PL"/>
                </w:rPr>
                <w:delText xml:space="preserve"> </w:delText>
              </w:r>
              <w:r w:rsidR="001507E7" w:rsidRPr="001507E7" w:rsidDel="004A7D0E">
                <w:rPr>
                  <w:rFonts w:ascii="Myriad Pro" w:hAnsi="Myriad Pro" w:cs="Arial"/>
                  <w:sz w:val="20"/>
                  <w:szCs w:val="20"/>
                  <w:lang w:val="pl-PL"/>
                </w:rPr>
                <w:delText>r</w:delText>
              </w:r>
              <w:r w:rsidR="001507E7" w:rsidDel="004A7D0E">
                <w:rPr>
                  <w:rFonts w:ascii="Myriad Pro" w:hAnsi="Myriad Pro" w:cs="Arial"/>
                  <w:sz w:val="20"/>
                  <w:szCs w:val="20"/>
                  <w:lang w:val="pl-PL"/>
                </w:rPr>
                <w:delText>.</w:delText>
              </w:r>
            </w:del>
          </w:p>
          <w:p w:rsidR="001507E7" w:rsidDel="008709A4" w:rsidRDefault="001507E7" w:rsidP="0057088D">
            <w:pPr>
              <w:spacing w:line="276" w:lineRule="auto"/>
              <w:rPr>
                <w:del w:id="6" w:author="KiT" w:date="2020-10-27T19:06:00Z"/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743EB6" w:rsidDel="008709A4" w:rsidRDefault="00743EB6" w:rsidP="0057088D">
            <w:pPr>
              <w:spacing w:line="276" w:lineRule="auto"/>
              <w:rPr>
                <w:del w:id="7" w:author="KiT" w:date="2020-10-27T19:06:00Z"/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8B3749" w:rsidRPr="0067422A" w:rsidRDefault="004832AF" w:rsidP="008B3749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965BA6">
              <w:rPr>
                <w:rFonts w:ascii="Myriad Pro" w:hAnsi="Myriad Pro" w:cs="Arial"/>
                <w:sz w:val="20"/>
                <w:szCs w:val="20"/>
                <w:lang w:val="pl-PL"/>
              </w:rPr>
              <w:t>Przedmiot</w:t>
            </w:r>
            <w:r w:rsidR="00E13809" w:rsidRPr="00965BA6">
              <w:rPr>
                <w:rFonts w:ascii="Myriad Pro" w:hAnsi="Myriad Pro" w:cs="Arial"/>
                <w:sz w:val="20"/>
                <w:szCs w:val="20"/>
                <w:lang w:val="pl-PL"/>
              </w:rPr>
              <w:t>em</w:t>
            </w:r>
            <w:r w:rsidRPr="00965BA6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projektu </w:t>
            </w:r>
            <w:r w:rsidR="00E13809" w:rsidRPr="00965BA6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jest inwestycja wpływająca na wzrost atrakcyjności turystycznej regionu oraz wpisująca się </w:t>
            </w:r>
            <w:r w:rsidRPr="00965BA6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w obszary wskazane </w:t>
            </w:r>
            <w:r w:rsidR="004E4EAD" w:rsidRPr="00965BA6">
              <w:rPr>
                <w:rFonts w:ascii="Myriad Pro" w:hAnsi="Myriad Pro" w:cs="Arial"/>
                <w:sz w:val="20"/>
                <w:szCs w:val="20"/>
                <w:lang w:val="pl-PL"/>
              </w:rPr>
              <w:t>w dokumencie strategicznym „Polityka Samorządu Województwa Zachodniopomorskiego w sektorze turystyki”</w:t>
            </w:r>
            <w:r w:rsidR="008B3749" w:rsidRPr="00965BA6">
              <w:rPr>
                <w:rFonts w:ascii="Myriad Pro" w:hAnsi="Myriad Pro" w:cs="Arial"/>
                <w:sz w:val="20"/>
                <w:szCs w:val="20"/>
                <w:lang w:val="pl-PL"/>
              </w:rPr>
              <w:t>,</w:t>
            </w:r>
            <w:r w:rsidR="00380410" w:rsidRPr="00965BA6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przyjętym Uchwałą Zarządu WZ nr 786/16 z dnia 17 maja 2016 r.</w:t>
            </w:r>
            <w:r w:rsidR="008B3749" w:rsidRPr="00965BA6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</w:p>
          <w:p w:rsidR="00960CC6" w:rsidRPr="0067422A" w:rsidRDefault="00960CC6" w:rsidP="00A549BE">
            <w:pPr>
              <w:contextualSpacing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1672" w:type="pct"/>
            <w:shd w:val="clear" w:color="auto" w:fill="FFFFFF" w:themeFill="background1"/>
          </w:tcPr>
          <w:p w:rsidR="000D6F9B" w:rsidRPr="0067422A" w:rsidRDefault="00B7180E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Speł</w:t>
            </w:r>
            <w:r w:rsidR="00AD5A06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n</w:t>
            </w:r>
            <w:r w:rsidR="000D6F9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ienie kryterium jest konieczne do przyznania dofinansowania.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0D6F9B" w:rsidRPr="00517227" w:rsidTr="006D48D0">
        <w:trPr>
          <w:trHeight w:val="558"/>
        </w:trPr>
        <w:tc>
          <w:tcPr>
            <w:tcW w:w="213" w:type="pct"/>
            <w:shd w:val="clear" w:color="auto" w:fill="FFFFFF" w:themeFill="background1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1.2</w:t>
            </w:r>
          </w:p>
        </w:tc>
        <w:tc>
          <w:tcPr>
            <w:tcW w:w="872" w:type="pct"/>
            <w:shd w:val="clear" w:color="auto" w:fill="FFFFFF" w:themeFill="background1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Zgodność z typami projektów</w:t>
            </w:r>
          </w:p>
        </w:tc>
        <w:tc>
          <w:tcPr>
            <w:tcW w:w="2243" w:type="pct"/>
            <w:shd w:val="clear" w:color="auto" w:fill="FFFFFF" w:themeFill="background1"/>
          </w:tcPr>
          <w:p w:rsidR="00677009" w:rsidRPr="0067422A" w:rsidRDefault="00F90B08" w:rsidP="00F40F57">
            <w:pPr>
              <w:spacing w:line="276" w:lineRule="auto"/>
              <w:contextualSpacing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 wpisuje się w typ projektów określony dla działania 1.5</w:t>
            </w:r>
            <w:r w:rsidR="00907683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,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tj.</w:t>
            </w:r>
            <w:r w:rsidR="008B044E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Innowacyjne inwestycje przedsiębiorstw</w:t>
            </w:r>
            <w:r w:rsidR="00A612EC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.</w:t>
            </w:r>
          </w:p>
          <w:p w:rsidR="00A32B41" w:rsidRPr="0067422A" w:rsidRDefault="00A32B41" w:rsidP="00F40F57">
            <w:pPr>
              <w:spacing w:line="276" w:lineRule="auto"/>
              <w:contextualSpacing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18153B" w:rsidRPr="0067422A" w:rsidRDefault="00F90B08" w:rsidP="00F40F57">
            <w:pPr>
              <w:spacing w:line="276" w:lineRule="auto"/>
              <w:contextualSpacing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Kryterium weryfikuje</w:t>
            </w:r>
            <w:r w:rsidR="008964FA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,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czy opis projektu wskazuje na zgodność</w:t>
            </w:r>
            <w:r w:rsidR="008B044E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ze wskazanym przez </w:t>
            </w:r>
            <w:r w:rsidR="00A612EC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nioskodawcę typem projektu oraz czy charakter przewidywanych działań, wskaźniki produktu, wydatki kwalifikowalne dają pewność, że mamy do czynienia z typem projektu zaplanowanym do wsparcia w ramach właściwego konkursu, zgodnie z poniższymi warunkami:</w:t>
            </w:r>
          </w:p>
          <w:p w:rsidR="006D48D0" w:rsidRPr="0067422A" w:rsidRDefault="006D48D0" w:rsidP="00F40F57">
            <w:pPr>
              <w:spacing w:line="276" w:lineRule="auto"/>
              <w:contextualSpacing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F90B08" w:rsidRPr="00F52FE7" w:rsidRDefault="00F90B08" w:rsidP="00F52FE7">
            <w:pPr>
              <w:pStyle w:val="Akapitzlist"/>
              <w:numPr>
                <w:ilvl w:val="0"/>
                <w:numId w:val="27"/>
              </w:numPr>
              <w:ind w:left="174" w:hanging="174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F52FE7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Dofinansowaniu będą podlegały projekty obejmujące inwestycje w grunty, budynki, budowle, nowoczesne </w:t>
            </w:r>
            <w:r w:rsidR="00BC1754" w:rsidRPr="00F52FE7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maszyny i urządzenia, </w:t>
            </w:r>
            <w:r w:rsidRPr="00F52FE7">
              <w:rPr>
                <w:rFonts w:ascii="Myriad Pro" w:hAnsi="Myriad Pro" w:cs="Arial"/>
                <w:sz w:val="20"/>
                <w:szCs w:val="20"/>
                <w:lang w:val="pl-PL"/>
              </w:rPr>
              <w:t>wartości niematerialne i prawne, czy wdrażanie nowych rozwiązań technologicznych, prowadzące do:</w:t>
            </w:r>
          </w:p>
          <w:p w:rsidR="00F90B08" w:rsidRPr="0067422A" w:rsidRDefault="00F90B08" w:rsidP="00F40F57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budowy/rozbudowy przedsiębiorstwa, </w:t>
            </w:r>
          </w:p>
          <w:p w:rsidR="00F90B08" w:rsidRPr="0067422A" w:rsidRDefault="00F90B08" w:rsidP="00F40F57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wykreowania nowego lub zasadniczo ulepszonego produktu, </w:t>
            </w:r>
          </w:p>
          <w:p w:rsidR="00965BA6" w:rsidRDefault="00F90B08" w:rsidP="00483662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zwiększenia efektywności produkcji przedsiębiorstwa,</w:t>
            </w:r>
          </w:p>
          <w:p w:rsidR="00241907" w:rsidRPr="00483662" w:rsidRDefault="00F90B08" w:rsidP="00483662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483662">
              <w:rPr>
                <w:rFonts w:ascii="Myriad Pro" w:hAnsi="Myriad Pro" w:cs="Arial"/>
                <w:sz w:val="20"/>
                <w:szCs w:val="20"/>
                <w:lang w:val="pl-PL"/>
              </w:rPr>
              <w:t>zasadniczej zmiany procesu produkcyjnego.</w:t>
            </w:r>
          </w:p>
          <w:p w:rsidR="00F40F57" w:rsidRPr="0067422A" w:rsidRDefault="00F40F57" w:rsidP="00BE2F1B">
            <w:pPr>
              <w:ind w:left="360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70674D" w:rsidRDefault="00A920AD" w:rsidP="00F52FE7">
            <w:pPr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F52FE7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W wyniku realizacji inwestycji dojdzie do podniesienia konkurencyjności przedsiębiorstwa co najmniej na poziomie </w:t>
            </w:r>
            <w:r w:rsidR="00184ED9">
              <w:rPr>
                <w:rFonts w:ascii="Myriad Pro" w:hAnsi="Myriad Pro" w:cs="Arial"/>
                <w:sz w:val="20"/>
                <w:szCs w:val="20"/>
                <w:lang w:val="pl-PL"/>
              </w:rPr>
              <w:t>regionalnym</w:t>
            </w:r>
            <w:r w:rsidR="0018417E" w:rsidRPr="00F52FE7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, </w:t>
            </w:r>
            <w:r w:rsidRPr="00F52FE7">
              <w:rPr>
                <w:rFonts w:ascii="Myriad Pro" w:hAnsi="Myriad Pro" w:cs="Arial"/>
                <w:sz w:val="20"/>
                <w:szCs w:val="20"/>
                <w:lang w:val="pl-PL"/>
              </w:rPr>
              <w:t>co oznacza, że zrealizowana inwestycja i jej rezultaty będą przekładać się na poprawę pozycji przedsiębiorstwa wobec konkurencji (w działalności, której dotyczy projekt) w skali co najmniej regionalnej.</w:t>
            </w:r>
          </w:p>
          <w:p w:rsidR="000D6F9B" w:rsidRPr="000902CF" w:rsidRDefault="000D6F9B" w:rsidP="000902CF">
            <w:pPr>
              <w:spacing w:after="60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1672" w:type="pct"/>
            <w:shd w:val="clear" w:color="auto" w:fill="FFFFFF" w:themeFill="background1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Spełnienie kryterium jest konieczne do przyznania dofinansowania.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Ocena spełniania kryterium polega na przypisaniu wartości logicznych „tak”, „nie”.</w:t>
            </w:r>
          </w:p>
        </w:tc>
      </w:tr>
      <w:tr w:rsidR="00FF7BED" w:rsidRPr="00517227" w:rsidTr="006D48D0">
        <w:trPr>
          <w:trHeight w:val="865"/>
        </w:trPr>
        <w:tc>
          <w:tcPr>
            <w:tcW w:w="213" w:type="pct"/>
            <w:shd w:val="clear" w:color="auto" w:fill="FFFFFF" w:themeFill="background1"/>
          </w:tcPr>
          <w:p w:rsidR="00FF7BED" w:rsidRPr="0067422A" w:rsidRDefault="00FF7BE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</w:rPr>
              <w:lastRenderedPageBreak/>
              <w:t>1.3</w:t>
            </w:r>
          </w:p>
        </w:tc>
        <w:tc>
          <w:tcPr>
            <w:tcW w:w="872" w:type="pct"/>
            <w:shd w:val="clear" w:color="auto" w:fill="FFFFFF" w:themeFill="background1"/>
          </w:tcPr>
          <w:p w:rsidR="00FF7BED" w:rsidRPr="0067422A" w:rsidRDefault="00FF7BE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proofErr w:type="spellStart"/>
            <w:r w:rsidRPr="0067422A">
              <w:rPr>
                <w:rFonts w:ascii="Myriad Pro" w:hAnsi="Myriad Pro" w:cs="Arial"/>
                <w:sz w:val="20"/>
                <w:szCs w:val="20"/>
              </w:rPr>
              <w:t>Kwalifikowalność</w:t>
            </w:r>
            <w:proofErr w:type="spellEnd"/>
            <w:r w:rsidRPr="0067422A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proofErr w:type="spellStart"/>
            <w:r w:rsidRPr="0067422A">
              <w:rPr>
                <w:rFonts w:ascii="Myriad Pro" w:hAnsi="Myriad Pro" w:cs="Arial"/>
                <w:sz w:val="20"/>
                <w:szCs w:val="20"/>
              </w:rPr>
              <w:t>projektu</w:t>
            </w:r>
            <w:proofErr w:type="spellEnd"/>
          </w:p>
        </w:tc>
        <w:tc>
          <w:tcPr>
            <w:tcW w:w="2243" w:type="pct"/>
            <w:shd w:val="clear" w:color="auto" w:fill="FFFFFF" w:themeFill="background1"/>
          </w:tcPr>
          <w:p w:rsidR="00FF7BED" w:rsidRPr="0067422A" w:rsidRDefault="00FF7BE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Operacja wybrana do dofinansowania z funduszy nie obejmuje przedsięwzięcia będącego częścią operacji, która została objęta lub powinna była zostać objęta procedurą odzyskiwania zgodnie z art. 71 Rozporządzenia Parlamentu i Rady (UE) nr 1303/2013 z dnia 17 grudnia 2013 r. w następstwie przeniesienia działalności produkcyjnej poza obszar objęty programem.</w:t>
            </w:r>
          </w:p>
          <w:p w:rsidR="00677009" w:rsidRPr="0067422A" w:rsidRDefault="00677009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FB0D4B" w:rsidRPr="0067422A" w:rsidRDefault="00FF7BE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Przedmiot projektu nie dotyczy rodzajów działalności wykluczonych z możliwości uzyskania wsparcia w ramach danego działania RPO WZ zgodnie z</w:t>
            </w:r>
            <w:r w:rsidR="008B044E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właściwymi aktami normatywnymi, wybranymi przez Wnioskodawcę we wniosku o dofinansowanie, jako podstawy udzielenia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 xml:space="preserve">wsparcia. </w:t>
            </w:r>
          </w:p>
          <w:p w:rsidR="0020179D" w:rsidRPr="0067422A" w:rsidRDefault="0020179D" w:rsidP="00197FB8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FF7BED" w:rsidRPr="0067422A" w:rsidRDefault="00D84B80" w:rsidP="001245A4">
            <w:pPr>
              <w:spacing w:line="276" w:lineRule="auto"/>
              <w:contextualSpacing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Zakup środków transportu (ograniczonych do rodzaju 743, 748, 773, 790 zgodnie z klasyfikacją środków trwałych) może stanowić jedynie uzupełnienie budżetu projektu</w:t>
            </w:r>
            <w:r w:rsidR="005B0ABF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(wydatków kwalifikowalnych)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a nie jego główną część, z zastrzeżeniem, że na etapie realizacji umowy IZ RPO WZ ma możliwość odstąpienia od powyższego warunku biorąc pod uwagę prawne i ekonomiczne aspekty realizacji projektu</w:t>
            </w:r>
            <w:r w:rsidR="00A20B5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.</w:t>
            </w:r>
          </w:p>
          <w:p w:rsidR="006D48D0" w:rsidRPr="0067422A" w:rsidRDefault="006D48D0" w:rsidP="001245A4">
            <w:pPr>
              <w:spacing w:line="276" w:lineRule="auto"/>
              <w:contextualSpacing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1672" w:type="pct"/>
            <w:shd w:val="clear" w:color="auto" w:fill="FFFFFF" w:themeFill="background1"/>
          </w:tcPr>
          <w:p w:rsidR="00FF7BED" w:rsidRPr="0067422A" w:rsidRDefault="00FF7BE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Spełnienie kryterium jest konieczne do przyznania dofinansowania.</w:t>
            </w:r>
          </w:p>
          <w:p w:rsidR="00FF7BED" w:rsidRPr="0067422A" w:rsidRDefault="00FF7BE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FF7BED" w:rsidRPr="0067422A" w:rsidRDefault="00FF7BE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0D6F9B" w:rsidRPr="00517227" w:rsidTr="006D48D0">
        <w:trPr>
          <w:trHeight w:val="1470"/>
        </w:trPr>
        <w:tc>
          <w:tcPr>
            <w:tcW w:w="213" w:type="pct"/>
            <w:shd w:val="clear" w:color="auto" w:fill="FFFFFF" w:themeFill="background1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1.</w:t>
            </w:r>
            <w:r w:rsidR="00FF7BED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872" w:type="pct"/>
            <w:shd w:val="clear" w:color="auto" w:fill="FFFFFF" w:themeFill="background1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Zasadność realizacji projektu</w:t>
            </w:r>
          </w:p>
        </w:tc>
        <w:tc>
          <w:tcPr>
            <w:tcW w:w="2243" w:type="pct"/>
            <w:shd w:val="clear" w:color="auto" w:fill="FFFFFF" w:themeFill="background1"/>
          </w:tcPr>
          <w:p w:rsidR="000D6F9B" w:rsidRPr="0067422A" w:rsidRDefault="000D6F9B" w:rsidP="009A25B9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Potrzeba realizacji danego projektu jest zrozumiała i jasno wynika ze zidentyfikowanych </w:t>
            </w:r>
            <w:r w:rsidR="007E4D71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potrzeb inwestycyjnych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Wnioskodawcy</w:t>
            </w:r>
            <w:r w:rsidR="00A612EC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.</w:t>
            </w:r>
            <w:r w:rsidR="008C5AA1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Cele projektu są poprawnie określone</w:t>
            </w:r>
            <w:r w:rsidR="001708D1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(są konkretne, mierzalne, osiągalne, realistyczne, określone w czasie)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i zbieżne z analizą potrzeb. </w:t>
            </w:r>
          </w:p>
          <w:p w:rsidR="00A20B5B" w:rsidRPr="0067422A" w:rsidRDefault="00A20B5B" w:rsidP="009A25B9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Dokonano analizy ryzyka. Analiza jest realistyczna i zawiera identyfikację najistotniejszych czynników ryzyka w zakresie możliwości osiągnięcia celów projektu.</w:t>
            </w:r>
          </w:p>
          <w:p w:rsidR="006D48D0" w:rsidRPr="0067422A" w:rsidRDefault="00A20B5B" w:rsidP="009A25B9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Przeanalizowano najważniejsze warianty realizacji projektu (inne możliwe sposoby osiągnięcia celu projektu) oraz wybrano  i uzasadniono optymalny wariant projektu.</w:t>
            </w:r>
          </w:p>
        </w:tc>
        <w:tc>
          <w:tcPr>
            <w:tcW w:w="1672" w:type="pct"/>
            <w:shd w:val="clear" w:color="auto" w:fill="FFFFFF" w:themeFill="background1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0D6F9B" w:rsidRPr="00517227" w:rsidTr="006D48D0">
        <w:trPr>
          <w:trHeight w:val="145"/>
        </w:trPr>
        <w:tc>
          <w:tcPr>
            <w:tcW w:w="21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1.</w:t>
            </w:r>
            <w:r w:rsidR="00FF7BED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87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Zgodność z obszarem (terytorialnie) objętym wsparciem w ramach Programu</w:t>
            </w:r>
          </w:p>
        </w:tc>
        <w:tc>
          <w:tcPr>
            <w:tcW w:w="224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05E5C" w:rsidRPr="0067422A" w:rsidRDefault="00405E5C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 jest realizowany na obszarze</w:t>
            </w:r>
            <w:r w:rsidR="008B044E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województwa zachodniopomorskiego. </w:t>
            </w:r>
          </w:p>
          <w:p w:rsidR="00677009" w:rsidRPr="0067422A" w:rsidRDefault="00677009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405E5C" w:rsidRPr="0067422A" w:rsidRDefault="00405E5C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 przypadku projektów o niestacjonarnym charakterze siedziba Wnioskodawcy jest na terenie województwa zachodniopomorskiego.</w:t>
            </w:r>
          </w:p>
          <w:p w:rsidR="00677009" w:rsidRPr="0067422A" w:rsidRDefault="00677009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0D6F9B" w:rsidRPr="0067422A" w:rsidRDefault="00405E5C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Wnioskodawca na dzień złożenia wniosku o dofinansowanie musi posiadać prawo do dysponowania nieruchomością na cele realizacji projektu (nie dotyczy projektów, które swoim zakresem obejmują zakup nieruchomości).</w:t>
            </w:r>
          </w:p>
        </w:tc>
        <w:tc>
          <w:tcPr>
            <w:tcW w:w="167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0D6F9B" w:rsidRPr="00517227" w:rsidTr="006D48D0">
        <w:trPr>
          <w:trHeight w:val="145"/>
        </w:trPr>
        <w:tc>
          <w:tcPr>
            <w:tcW w:w="213" w:type="pct"/>
            <w:shd w:val="clear" w:color="auto" w:fill="FFFFFF" w:themeFill="background1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1.6</w:t>
            </w:r>
          </w:p>
        </w:tc>
        <w:tc>
          <w:tcPr>
            <w:tcW w:w="872" w:type="pct"/>
            <w:shd w:val="clear" w:color="auto" w:fill="FFFFFF" w:themeFill="background1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Zgodność z zasadami horyzontalnymi</w:t>
            </w:r>
          </w:p>
        </w:tc>
        <w:tc>
          <w:tcPr>
            <w:tcW w:w="2243" w:type="pct"/>
            <w:shd w:val="clear" w:color="auto" w:fill="FFFFFF" w:themeFill="background1"/>
          </w:tcPr>
          <w:p w:rsidR="00405E5C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 jest zgodny z właściwymi politykami i zasadami wspólnotowymi:</w:t>
            </w:r>
          </w:p>
          <w:p w:rsidR="00405E5C" w:rsidRPr="0067422A" w:rsidRDefault="00405E5C" w:rsidP="00197FB8">
            <w:pPr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a)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ab/>
              <w:t>zrównoważonego rozwoju,</w:t>
            </w:r>
          </w:p>
          <w:p w:rsidR="00405E5C" w:rsidRPr="0067422A" w:rsidRDefault="00405E5C" w:rsidP="00197FB8">
            <w:pPr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b)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ab/>
              <w:t>z zasadą równości szans kobiet i mężczyzn</w:t>
            </w:r>
            <w:r w:rsidR="00A612EC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,</w:t>
            </w:r>
          </w:p>
          <w:p w:rsidR="00405E5C" w:rsidRPr="0067422A" w:rsidRDefault="00405E5C" w:rsidP="00197FB8">
            <w:pPr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c)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ab/>
              <w:t xml:space="preserve">z zasadą równości szans i niedyskryminacji, w tym dostępności dla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osób z niepełnosprawnościami (tj.  m. in. budowanie infrastruktury w zgodzie z zasadą uniwersalnego projektowania).</w:t>
            </w:r>
          </w:p>
          <w:p w:rsidR="00405E5C" w:rsidRPr="0067422A" w:rsidRDefault="00405E5C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405E5C" w:rsidRPr="0067422A" w:rsidRDefault="00405E5C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Uniwersalne projektowanie to projektowanie produktów, środowiska, programów i usług w taki sposób, by były użyteczne dla wszystkich, w możliwie największym stopniu, bez potrzeby późniejszej adaptacji lub specjalistycznego projektowania.</w:t>
            </w:r>
          </w:p>
          <w:p w:rsidR="00405E5C" w:rsidRPr="0067422A" w:rsidRDefault="00405E5C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405E5C" w:rsidRPr="0067422A" w:rsidRDefault="00405E5C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 zakłada dostępność dla jak najszerszego grona odbiorców, w szczególności osób z niepełnosprawnościami.</w:t>
            </w:r>
          </w:p>
          <w:p w:rsidR="00405E5C" w:rsidRPr="0067422A" w:rsidRDefault="00405E5C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AD192D" w:rsidRDefault="00405E5C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Wnioskodawca wykazał, że projekt będzie miał pozytywny wpływ na zasadę równości szans i niedyskryminacji, w tym dostępności dla osób z niepełnoprawnościami. Przez pozytywny wpływ należy rozumieć zapewnienie dostępności infrastruktury, transportu, towarów, usług, technologii i systemów informacyjno-komunikacyjnych oraz wszelkich innych produktów projektu (które nie zostały uznane za neutralne) dla wszystkich </w:t>
            </w:r>
            <w:r w:rsidR="00CC2D87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potencjalnych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użytkowników, zgodnie ze standardami dostępności, stanowiącymi załącznik do </w:t>
            </w:r>
            <w:r w:rsidR="00944854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„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Wytycznych w zakresie realizacji zasady równości szans i niedyskryminacji, w tym dostępności dla osób z niepełnosprawnościami oraz zasady równości szans kobiet i mężczyzn w ramach funduszy unijnych na lata 2014-2020</w:t>
            </w:r>
            <w:r w:rsidR="00944854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”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. </w:t>
            </w:r>
          </w:p>
          <w:p w:rsidR="0062268B" w:rsidRDefault="0062268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62268B" w:rsidRPr="0067422A" w:rsidRDefault="0062268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2268B">
              <w:rPr>
                <w:rFonts w:ascii="Myriad Pro" w:hAnsi="Myriad Pro" w:cs="Arial"/>
                <w:sz w:val="20"/>
                <w:szCs w:val="20"/>
                <w:lang w:val="pl-PL"/>
              </w:rPr>
              <w:t>Neutralność projektu w odniesieniu do zasady równości szans kobiet i mężczyzn jest dopuszczalna tylko w sytuacji, kiedy w ramach projektu wnioskodawca wskaże szczegółowe uzasadnienie, dlaczego dany projekt nie jest w stanie zrealizować jakichkolwiek działań wpływających na spełnienie ww. zasady</w:t>
            </w:r>
          </w:p>
          <w:p w:rsidR="00CD21F0" w:rsidRPr="0067422A" w:rsidRDefault="00CD21F0" w:rsidP="00AD1114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1672" w:type="pct"/>
            <w:shd w:val="clear" w:color="auto" w:fill="FFFFFF" w:themeFill="background1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Spełnienie kryterium jest konieczne do przyznania dofinansowania.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Ocena spełniania kryterium polega na przypisaniu wartości logicznych „tak”, „nie”.</w:t>
            </w:r>
          </w:p>
        </w:tc>
      </w:tr>
      <w:tr w:rsidR="000D6F9B" w:rsidRPr="00517227" w:rsidTr="008B3CA3">
        <w:trPr>
          <w:trHeight w:val="145"/>
        </w:trPr>
        <w:tc>
          <w:tcPr>
            <w:tcW w:w="213" w:type="pct"/>
            <w:shd w:val="clear" w:color="auto" w:fill="FFFFFF" w:themeFill="background1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1.7</w:t>
            </w:r>
          </w:p>
        </w:tc>
        <w:tc>
          <w:tcPr>
            <w:tcW w:w="872" w:type="pct"/>
            <w:shd w:val="clear" w:color="auto" w:fill="FFFFFF" w:themeFill="background1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Kwalifikowalność </w:t>
            </w:r>
            <w:r w:rsidR="00405E5C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Wnioskodawcy</w:t>
            </w:r>
          </w:p>
        </w:tc>
        <w:tc>
          <w:tcPr>
            <w:tcW w:w="2243" w:type="pct"/>
            <w:shd w:val="clear" w:color="auto" w:fill="FFFFFF" w:themeFill="background1"/>
          </w:tcPr>
          <w:p w:rsidR="00292B47" w:rsidRPr="0067422A" w:rsidRDefault="00292B47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 ramach działania 1.5 dofinansowanie udzielane jest</w:t>
            </w:r>
          </w:p>
          <w:p w:rsidR="00292B47" w:rsidRDefault="00292B47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b/>
                <w:sz w:val="20"/>
                <w:szCs w:val="20"/>
                <w:lang w:val="pl-PL"/>
              </w:rPr>
              <w:t>mikro, małym, średnim przedsiębiorstwom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, w rozumieniu Załącznika I do Rozporządzenia Komisji (UE) nr 651/2014 z dnia 17 czerwca 2014 r.</w:t>
            </w:r>
            <w:r w:rsidR="00944854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Kryterium weryfikuje, czy Wnioskodawca posiada status MŚP.</w:t>
            </w:r>
          </w:p>
          <w:p w:rsidR="001274BF" w:rsidDel="00C51202" w:rsidRDefault="001274BF" w:rsidP="0057088D">
            <w:pPr>
              <w:spacing w:line="276" w:lineRule="auto"/>
              <w:rPr>
                <w:del w:id="8" w:author="KiT" w:date="2020-10-30T09:23:00Z"/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C51202" w:rsidRDefault="001274BF" w:rsidP="00C51202">
            <w:pPr>
              <w:rPr>
                <w:ins w:id="9" w:author="KiT" w:date="2020-10-30T09:22:00Z"/>
                <w:rFonts w:ascii="Myriad Pro" w:hAnsi="Myriad Pro" w:cs="Arial"/>
                <w:sz w:val="20"/>
                <w:szCs w:val="20"/>
                <w:lang w:val="pl-PL"/>
              </w:rPr>
            </w:pPr>
            <w:r w:rsidRPr="001274BF">
              <w:rPr>
                <w:rFonts w:ascii="Myriad Pro" w:eastAsia="Times New Roman" w:hAnsi="Myriad Pro" w:cs="Times New Roman"/>
                <w:sz w:val="20"/>
                <w:szCs w:val="20"/>
                <w:lang w:val="pl-PL"/>
              </w:rPr>
              <w:t>Powyżsi wnioskodawcy są uprawnieni do uzyskania wsparcia</w:t>
            </w:r>
            <w:ins w:id="10" w:author="KiT" w:date="2020-10-27T19:09:00Z">
              <w:r w:rsidR="00A202A8">
                <w:rPr>
                  <w:rFonts w:ascii="Myriad Pro" w:eastAsia="Times New Roman" w:hAnsi="Myriad Pro" w:cs="Times New Roman"/>
                  <w:sz w:val="20"/>
                  <w:szCs w:val="20"/>
                  <w:lang w:val="pl-PL"/>
                </w:rPr>
                <w:t>,</w:t>
              </w:r>
            </w:ins>
            <w:ins w:id="11" w:author="KiT" w:date="2020-10-27T19:11:00Z">
              <w:r w:rsidR="00A202A8">
                <w:rPr>
                  <w:rFonts w:ascii="Myriad Pro" w:eastAsia="Times New Roman" w:hAnsi="Myriad Pro" w:cs="Times New Roman"/>
                  <w:sz w:val="20"/>
                  <w:szCs w:val="20"/>
                  <w:lang w:val="pl-PL"/>
                </w:rPr>
                <w:t xml:space="preserve"> pod warunkiem, że spełniają</w:t>
              </w:r>
            </w:ins>
            <w:ins w:id="12" w:author="KiT" w:date="2020-10-27T19:09:00Z">
              <w:r w:rsidR="00A202A8" w:rsidRPr="00A202A8">
                <w:rPr>
                  <w:rFonts w:ascii="Myriad Pro" w:hAnsi="Myriad Pro" w:cs="Arial"/>
                  <w:sz w:val="20"/>
                  <w:szCs w:val="20"/>
                  <w:lang w:val="pl-PL"/>
                </w:rPr>
                <w:t xml:space="preserve"> jeden z następujących warunków:</w:t>
              </w:r>
            </w:ins>
          </w:p>
          <w:p w:rsidR="00C51202" w:rsidRPr="00C51202" w:rsidRDefault="00C51202" w:rsidP="00C51202">
            <w:pPr>
              <w:pStyle w:val="Akapitzlist"/>
              <w:numPr>
                <w:ilvl w:val="0"/>
                <w:numId w:val="40"/>
              </w:numPr>
              <w:ind w:left="458"/>
              <w:rPr>
                <w:ins w:id="13" w:author="KiT" w:date="2020-10-30T09:22:00Z"/>
                <w:rFonts w:ascii="Myriad Pro" w:hAnsi="Myriad Pro" w:cs="Arial"/>
                <w:sz w:val="20"/>
                <w:szCs w:val="20"/>
                <w:lang w:val="pl-PL"/>
              </w:rPr>
            </w:pPr>
            <w:ins w:id="14" w:author="KiT" w:date="2020-10-30T09:22:00Z">
              <w:r w:rsidRPr="00C51202">
                <w:rPr>
                  <w:rFonts w:ascii="Myriad Pro" w:hAnsi="Myriad Pro" w:cs="Arial"/>
                  <w:sz w:val="20"/>
                  <w:szCs w:val="20"/>
                  <w:lang w:val="pl-PL"/>
                </w:rPr>
                <w:t xml:space="preserve">Warunek 1: </w:t>
              </w:r>
            </w:ins>
            <w:ins w:id="15" w:author="KiT" w:date="2020-10-30T09:20:00Z">
              <w:r w:rsidRPr="00C51202">
                <w:rPr>
                  <w:rFonts w:ascii="Myriad Pro" w:eastAsia="Times New Roman" w:hAnsi="Myriad Pro" w:cs="Calibri"/>
                  <w:sz w:val="20"/>
                  <w:szCs w:val="20"/>
                  <w:lang w:val="pl-PL"/>
                </w:rPr>
                <w:t>przedsiębiorstwo działa nie krócej niż przez 3 miesiące poprzedzające miesiąc ogłoszenia naboru, a jego przeciętne zatrudnienie obliczone dla 3 miesięcy poprzedzających miesiąc ogłoszenia naboru  wynosi co najmniej 3 etaty (EPC);</w:t>
              </w:r>
            </w:ins>
          </w:p>
          <w:p w:rsidR="00C51202" w:rsidRPr="00C51202" w:rsidRDefault="00C51202" w:rsidP="00C51202">
            <w:pPr>
              <w:pStyle w:val="Akapitzlist"/>
              <w:numPr>
                <w:ilvl w:val="0"/>
                <w:numId w:val="40"/>
              </w:numPr>
              <w:ind w:left="458"/>
              <w:rPr>
                <w:ins w:id="16" w:author="KiT" w:date="2020-10-30T09:22:00Z"/>
                <w:rFonts w:ascii="Myriad Pro" w:hAnsi="Myriad Pro" w:cs="Arial"/>
                <w:sz w:val="20"/>
                <w:szCs w:val="20"/>
                <w:lang w:val="pl-PL"/>
              </w:rPr>
            </w:pPr>
            <w:ins w:id="17" w:author="KiT" w:date="2020-10-30T09:22:00Z">
              <w:r>
                <w:rPr>
                  <w:rFonts w:ascii="Myriad Pro" w:hAnsi="Myriad Pro" w:cs="Arial"/>
                  <w:sz w:val="20"/>
                  <w:szCs w:val="20"/>
                  <w:lang w:val="pl-PL"/>
                </w:rPr>
                <w:t>Warunek 2:</w:t>
              </w:r>
              <w:r>
                <w:rPr>
                  <w:rFonts w:ascii="Myriad Pro" w:eastAsia="Times New Roman" w:hAnsi="Myriad Pro" w:cs="Calibri"/>
                  <w:sz w:val="20"/>
                  <w:szCs w:val="20"/>
                  <w:lang w:val="pl-PL"/>
                </w:rPr>
                <w:t xml:space="preserve"> </w:t>
              </w:r>
            </w:ins>
            <w:ins w:id="18" w:author="KiT" w:date="2020-10-30T09:20:00Z">
              <w:r w:rsidRPr="00C51202">
                <w:rPr>
                  <w:rFonts w:ascii="Myriad Pro" w:eastAsia="Times New Roman" w:hAnsi="Myriad Pro" w:cs="Calibri"/>
                  <w:sz w:val="20"/>
                  <w:szCs w:val="20"/>
                  <w:lang w:val="pl-PL"/>
                </w:rPr>
                <w:t>przedsiębiorstwo działa</w:t>
              </w:r>
              <w:r w:rsidRPr="00C51202">
                <w:rPr>
                  <w:lang w:val="pl-PL"/>
                </w:rPr>
                <w:t xml:space="preserve"> </w:t>
              </w:r>
              <w:r w:rsidRPr="00C51202">
                <w:rPr>
                  <w:rFonts w:ascii="Myriad Pro" w:eastAsia="Times New Roman" w:hAnsi="Myriad Pro" w:cs="Calibri"/>
                  <w:sz w:val="20"/>
                  <w:szCs w:val="20"/>
                  <w:lang w:val="pl-PL"/>
                </w:rPr>
                <w:t>nie krócej niż przez 3 miesiące poprzedzające miesiąc ogłoszenia naboru, a przeciętne zatrudnienie w przedsiębiorstwie obliczone dla 3 miesięcy poprzedzających miesiąc ogłoszenia naboru  wynosi mniej  niż   3 etaty (EPC ) i  zadeklarowało we wniosku o dofinansowanie, że osiągnie zatrudnienie na poziomie co najmniej 3 etaty (EPC) w momencie zakończenia projektu;</w:t>
              </w:r>
            </w:ins>
          </w:p>
          <w:p w:rsidR="00C51202" w:rsidRPr="00C51202" w:rsidRDefault="00C51202" w:rsidP="00C51202">
            <w:pPr>
              <w:pStyle w:val="Akapitzlist"/>
              <w:numPr>
                <w:ilvl w:val="0"/>
                <w:numId w:val="40"/>
              </w:numPr>
              <w:ind w:left="458"/>
              <w:rPr>
                <w:ins w:id="19" w:author="KiT" w:date="2020-10-30T09:20:00Z"/>
                <w:rFonts w:ascii="Myriad Pro" w:hAnsi="Myriad Pro" w:cs="Arial"/>
                <w:sz w:val="20"/>
                <w:szCs w:val="20"/>
                <w:lang w:val="pl-PL"/>
              </w:rPr>
            </w:pPr>
            <w:ins w:id="20" w:author="KiT" w:date="2020-10-30T09:22:00Z">
              <w:r>
                <w:rPr>
                  <w:rFonts w:ascii="Myriad Pro" w:hAnsi="Myriad Pro" w:cs="Arial"/>
                  <w:sz w:val="20"/>
                  <w:szCs w:val="20"/>
                  <w:lang w:val="pl-PL"/>
                </w:rPr>
                <w:t>Warunek 3:</w:t>
              </w:r>
            </w:ins>
            <w:ins w:id="21" w:author="KiT" w:date="2020-10-30T09:23:00Z">
              <w:r>
                <w:rPr>
                  <w:rFonts w:ascii="Myriad Pro" w:eastAsia="Times New Roman" w:hAnsi="Myriad Pro" w:cs="Calibri"/>
                  <w:sz w:val="20"/>
                  <w:szCs w:val="20"/>
                  <w:lang w:val="pl-PL"/>
                </w:rPr>
                <w:t xml:space="preserve"> </w:t>
              </w:r>
            </w:ins>
            <w:ins w:id="22" w:author="KiT" w:date="2020-10-30T09:20:00Z">
              <w:r w:rsidRPr="00C51202">
                <w:rPr>
                  <w:rFonts w:ascii="Myriad Pro" w:eastAsia="Times New Roman" w:hAnsi="Myriad Pro" w:cs="Calibri"/>
                  <w:sz w:val="20"/>
                  <w:szCs w:val="20"/>
                  <w:lang w:val="pl-PL"/>
                </w:rPr>
                <w:t>przedsiębiorstwo działa krócej niż przez 3 miesiące poprzedzające miesiąc ogłoszenia naboru i   zadeklarowało we wniosku o dofinansowanie, że  osiągnie zatrudnienia na poziomie co najmniej 3 etaty (EPC) w momencie zakończenia projektu.</w:t>
              </w:r>
            </w:ins>
          </w:p>
          <w:p w:rsidR="00C51202" w:rsidRDefault="00C51202" w:rsidP="00C51202">
            <w:pPr>
              <w:ind w:left="720"/>
              <w:contextualSpacing/>
              <w:rPr>
                <w:ins w:id="23" w:author="KiT" w:date="2020-10-30T09:20:00Z"/>
                <w:rFonts w:ascii="Myriad Pro" w:eastAsia="Times New Roman" w:hAnsi="Myriad Pro" w:cs="Calibri"/>
                <w:sz w:val="20"/>
                <w:szCs w:val="20"/>
                <w:lang w:val="pl-PL" w:eastAsia="pl-PL"/>
              </w:rPr>
            </w:pPr>
          </w:p>
          <w:p w:rsidR="00960CC6" w:rsidDel="00A202A8" w:rsidRDefault="001274BF" w:rsidP="0057088D">
            <w:pPr>
              <w:spacing w:line="276" w:lineRule="auto"/>
              <w:rPr>
                <w:del w:id="24" w:author="KiT" w:date="2020-10-27T19:09:00Z"/>
                <w:rFonts w:ascii="Myriad Pro" w:hAnsi="Myriad Pro" w:cs="Arial"/>
                <w:sz w:val="20"/>
                <w:szCs w:val="20"/>
                <w:lang w:val="pl-PL"/>
              </w:rPr>
            </w:pPr>
            <w:r w:rsidRPr="001274BF">
              <w:rPr>
                <w:rFonts w:ascii="Myriad Pro" w:eastAsia="Times New Roman" w:hAnsi="Myriad Pro" w:cs="Times New Roman"/>
                <w:sz w:val="20"/>
                <w:szCs w:val="20"/>
                <w:lang w:val="pl-PL"/>
              </w:rPr>
              <w:t xml:space="preserve"> </w:t>
            </w:r>
            <w:del w:id="25" w:author="KiT" w:date="2020-10-27T19:09:00Z">
              <w:r w:rsidRPr="001274BF" w:rsidDel="00A202A8">
                <w:rPr>
                  <w:rFonts w:ascii="Myriad Pro" w:eastAsia="Times New Roman" w:hAnsi="Myriad Pro" w:cs="Times New Roman"/>
                  <w:sz w:val="20"/>
                  <w:szCs w:val="20"/>
                  <w:lang w:val="pl-PL"/>
                </w:rPr>
                <w:delText xml:space="preserve">pod warunkiem, że w </w:delText>
              </w:r>
              <w:r w:rsidR="00311996" w:rsidDel="00A202A8">
                <w:rPr>
                  <w:rFonts w:ascii="Myriad Pro" w:eastAsia="Times New Roman" w:hAnsi="Myriad Pro" w:cs="Times New Roman"/>
                  <w:sz w:val="20"/>
                  <w:szCs w:val="20"/>
                  <w:lang w:val="pl-PL"/>
                </w:rPr>
                <w:delText xml:space="preserve">sektorze turystyki i </w:delText>
              </w:r>
              <w:r w:rsidDel="00A202A8">
                <w:rPr>
                  <w:rFonts w:ascii="Myriad Pro" w:eastAsia="Times New Roman" w:hAnsi="Myriad Pro" w:cs="Times New Roman"/>
                  <w:sz w:val="20"/>
                  <w:szCs w:val="20"/>
                  <w:lang w:val="pl-PL"/>
                </w:rPr>
                <w:delText>zakresie</w:delText>
              </w:r>
              <w:r w:rsidR="00311996" w:rsidDel="00A202A8">
                <w:rPr>
                  <w:rFonts w:ascii="Myriad Pro" w:eastAsia="Times New Roman" w:hAnsi="Myriad Pro" w:cs="Times New Roman"/>
                  <w:sz w:val="20"/>
                  <w:szCs w:val="20"/>
                  <w:lang w:val="pl-PL"/>
                </w:rPr>
                <w:delText>, o którym</w:delText>
              </w:r>
              <w:r w:rsidRPr="001274BF" w:rsidDel="00A202A8">
                <w:rPr>
                  <w:rFonts w:ascii="Myriad Pro" w:eastAsia="Times New Roman" w:hAnsi="Myriad Pro" w:cs="Times New Roman"/>
                  <w:sz w:val="20"/>
                  <w:szCs w:val="20"/>
                  <w:lang w:val="pl-PL"/>
                </w:rPr>
                <w:delText xml:space="preserve"> mowa w kryterium 1.1.  rozpoczęli prowadzenie działalności nie później niż 1 stycznia 2020r.</w:delText>
              </w:r>
            </w:del>
          </w:p>
          <w:p w:rsidR="00960CC6" w:rsidRPr="0067422A" w:rsidRDefault="00960CC6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944854" w:rsidRPr="0067422A" w:rsidRDefault="00944854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292B47" w:rsidRPr="0067422A" w:rsidRDefault="00292B47" w:rsidP="0057088D">
            <w:pPr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O dofinansowanie 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u w:val="single"/>
                <w:lang w:val="pl-PL"/>
              </w:rPr>
              <w:t>nie mogą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ubiegać się wnioskodawcy:</w:t>
            </w:r>
          </w:p>
          <w:p w:rsidR="00292B47" w:rsidRPr="0067422A" w:rsidRDefault="00292B47" w:rsidP="00C51202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wobec których orzeczono zakaz dostępu do środków funduszy europejskich na podstawie odrębnych przepisów,</w:t>
            </w:r>
          </w:p>
          <w:p w:rsidR="00292B47" w:rsidRPr="0067422A" w:rsidRDefault="00292B47" w:rsidP="00C51202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na których ciąży obowiązek zwrotu pomocy publicznej, wynikający z decyzji Komisji Europejskiej uznającej taką pomoc za niezgodną z prawem oraz z rynkiem wewnętrznym,</w:t>
            </w:r>
          </w:p>
          <w:p w:rsidR="00292B47" w:rsidRPr="0067422A" w:rsidRDefault="00292B47" w:rsidP="00C51202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spełniający przesłanki przedsiębiorstwa znajdującego się w trudnej sytuacji w rozumieniu Wytycznych wspólnotowych dotyczących pomocy państwa na ratowanie i restrukturyzację przedsiębiorstw niefinansowych znajdujących się w trudnej sytuacji (Dz.U. UE C 249 z 31.07.2014 r.), zgodnie z definicją zawartą w art. 2 pkt 18 Rozporządzenia Komisji (UE) nr 651/2014 z dnia 17 czerwca 2014 r.,</w:t>
            </w:r>
          </w:p>
          <w:p w:rsidR="00292B47" w:rsidRPr="0067422A" w:rsidRDefault="00292B47" w:rsidP="00C51202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którzy w ciągu dwóch lat poprzedzających złożenie wniosku o dofinansowanie dokonali przeniesienia (w rozumieniu art. 2 pkt 61a Rozporządzenia Komisji (UE) nr 651/2014 z dnia 17 czerwca 2014 r. uznającego niektóre rodzaje pomocy za zgodne z rynkiem wewnętrznym w zastosowaniu art. 107 i 108 Traktatu (</w:t>
            </w:r>
            <w:proofErr w:type="spellStart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Dz.Urz.UE</w:t>
            </w:r>
            <w:proofErr w:type="spellEnd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L 187 z 26.06.2014, str.1. z </w:t>
            </w:r>
            <w:proofErr w:type="spellStart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późn</w:t>
            </w:r>
            <w:proofErr w:type="spellEnd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. zm. </w:t>
            </w:r>
            <w:r w:rsidR="003F1668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–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zwanego dalej Rozporządzeniem Komisji (UE) nr 651/2014</w:t>
            </w:r>
            <w:r w:rsidR="003F1668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)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, takiej samej lub podobnej działalności lub jej części z zakładu na terenie Europejskiego Obszaru Gospodarczego do zakładu, w którym dokonuje się inwestycja objęta wnioskiem o dofinansowanie lub zamierzają dokonać takiego przeniesienia w ciągu dwóch lat od zakończenia inwestycji początkowej, której dotyczy wniosek o dofinansowanie, zgodnie z art. 14 ust. 16 Rozporządzenia Komisji (UE) nr 651/</w:t>
            </w:r>
            <w:r w:rsidR="00907683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2014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(jeśli dotyczy) </w:t>
            </w:r>
          </w:p>
          <w:p w:rsidR="00292B47" w:rsidRPr="0067422A" w:rsidRDefault="00292B47" w:rsidP="00C51202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podlegający wykluczeniu z możliwości otrzymania dofinansowania na podstawie art. 207 ust. 4 ustawy z dnia 27 sierpnia 2009 r. o finansach publicznych (Dz. U. z 2017 r. poz.</w:t>
            </w:r>
            <w:r w:rsidR="008E6497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2077 </w:t>
            </w:r>
            <w:proofErr w:type="spellStart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t.j</w:t>
            </w:r>
            <w:proofErr w:type="spellEnd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.</w:t>
            </w:r>
            <w:r w:rsidR="008E6497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z </w:t>
            </w:r>
            <w:proofErr w:type="spellStart"/>
            <w:r w:rsidR="008E6497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późn</w:t>
            </w:r>
            <w:proofErr w:type="spellEnd"/>
            <w:r w:rsidR="008E6497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. zm.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)</w:t>
            </w:r>
            <w:r w:rsidR="00A612EC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,</w:t>
            </w:r>
          </w:p>
          <w:p w:rsidR="00292B47" w:rsidRPr="0067422A" w:rsidRDefault="00292B47" w:rsidP="00C51202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którzy zostali wykluczeni z otrzymania pomocy na podstawie art. 12 ust. 1 pkt 1 ustawy z dnia 15 czerwca 2012 roku o skutkach powierzania wykonywania pracy cudzoziemcom przebywającym wbrew przepisom na terytorium Rzeczypospolitej Polskiej (Dz. U. z 2012 r. poz. 769),</w:t>
            </w:r>
          </w:p>
          <w:p w:rsidR="00292B47" w:rsidRPr="0067422A" w:rsidRDefault="00292B47" w:rsidP="00C51202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którzy zostali wykluczeni z otrzymania pomocy na podstawie art. 9 ust. 1 pkt 2a ustawy z dnia 28 października 2002 roku o odpowiedzialności podmiotów zbiorowych za czyny zabronione pod groźbą kary (Dz. U. z 201</w:t>
            </w:r>
            <w:r w:rsidR="00C17B59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8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r. poz. </w:t>
            </w:r>
            <w:r w:rsidR="00C17B59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703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t.j</w:t>
            </w:r>
            <w:r w:rsidR="002647D7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.z</w:t>
            </w:r>
            <w:proofErr w:type="spellEnd"/>
            <w:r w:rsidR="002647D7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zm.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),</w:t>
            </w:r>
          </w:p>
          <w:p w:rsidR="00292B47" w:rsidRPr="0067422A" w:rsidRDefault="00292B47" w:rsidP="00C51202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będący w toku likwidacji, w stanie upadłości, w toku postępowania upadłościowego, naprawczego lub pod zarządem komisarycznym,</w:t>
            </w:r>
          </w:p>
          <w:p w:rsidR="00292B47" w:rsidRPr="0067422A" w:rsidRDefault="00292B47" w:rsidP="00C51202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którzy zostali skazani prawomocnym wyrokiem za przestępstwo: składania fałszywych zeznań, przekupstwa, przeciwko mieniu,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wiarygodności dokumentów, obrotem pieniędzmi i papierami wartościowymi, przeciwko systemowi bankowemu, przestępstwo karnoskarbowe albo inne związane z wykonywaniem działalności gospodarczej lub popełnione w celu osiągnięcia korzyści majątkowych,</w:t>
            </w:r>
          </w:p>
          <w:p w:rsidR="00292B47" w:rsidRPr="0067422A" w:rsidRDefault="00292B47" w:rsidP="00C51202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których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majątkowych,</w:t>
            </w:r>
          </w:p>
          <w:p w:rsidR="00292B47" w:rsidRPr="0067422A" w:rsidRDefault="00292B47" w:rsidP="00C51202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posiadający zaległości w opłacaniu składek na ubezpieczenie społeczne, ubezpieczenie zdrowotne, Fundusz Pracy i Fundusz Gwarantowanych Świadczeń Pracowniczych oraz podatków</w:t>
            </w:r>
            <w:r w:rsidR="00A612EC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.</w:t>
            </w:r>
          </w:p>
          <w:p w:rsidR="00292B47" w:rsidRPr="0067422A" w:rsidRDefault="00292B47" w:rsidP="0057088D">
            <w:pPr>
              <w:spacing w:line="276" w:lineRule="auto"/>
              <w:ind w:left="360"/>
              <w:contextualSpacing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4471D6" w:rsidRPr="0067422A" w:rsidRDefault="00292B47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Wnioskodawca</w:t>
            </w:r>
            <w:r w:rsidR="008B044E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kwalifikuje się do otrzymania wsparcia wyłącznie w sytuacji, gdy jest podmiotem uprawnionym do aplikowania zarówno na etapie aplikowania, jak również w dniu podp</w:t>
            </w:r>
            <w:r w:rsidR="004D0FB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isania umowy o dofinansowanie.</w:t>
            </w:r>
          </w:p>
        </w:tc>
        <w:tc>
          <w:tcPr>
            <w:tcW w:w="1672" w:type="pct"/>
            <w:shd w:val="clear" w:color="auto" w:fill="FFFFFF" w:themeFill="background1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  <w:lastRenderedPageBreak/>
              <w:t>Spełnienie kryterium jest konieczne do przyznania dofinansowania.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  <w:lastRenderedPageBreak/>
              <w:t>Ocena spełniania kryterium polega na przypisaniu wartości logicznych „tak”, „nie”.</w:t>
            </w:r>
          </w:p>
        </w:tc>
      </w:tr>
      <w:tr w:rsidR="000D6F9B" w:rsidRPr="00517227" w:rsidTr="000D0EC5">
        <w:trPr>
          <w:trHeight w:val="145"/>
        </w:trPr>
        <w:tc>
          <w:tcPr>
            <w:tcW w:w="213" w:type="pct"/>
            <w:shd w:val="clear" w:color="auto" w:fill="FFFFFF" w:themeFill="background1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1.8</w:t>
            </w:r>
          </w:p>
        </w:tc>
        <w:tc>
          <w:tcPr>
            <w:tcW w:w="872" w:type="pct"/>
            <w:shd w:val="clear" w:color="auto" w:fill="FFFFFF" w:themeFill="background1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Zgodność z wymogami pomocy publicznej</w:t>
            </w:r>
          </w:p>
        </w:tc>
        <w:tc>
          <w:tcPr>
            <w:tcW w:w="2243" w:type="pct"/>
            <w:shd w:val="clear" w:color="auto" w:fill="FFFFFF" w:themeFill="background1"/>
          </w:tcPr>
          <w:p w:rsidR="00292B47" w:rsidRPr="0067422A" w:rsidRDefault="00292B47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Możliwe jest udzielenie pomocy publicznej/pomocy de </w:t>
            </w:r>
            <w:proofErr w:type="spellStart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minimis</w:t>
            </w:r>
            <w:proofErr w:type="spellEnd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. 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  <w:t>Wnioskodawca jest uprawniony do otrzymania pomocy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, a zakres projektu jest możliwy do objęcia wsparciem zgodnie właściwym rozporządzeniem: </w:t>
            </w:r>
          </w:p>
          <w:p w:rsidR="00292B47" w:rsidRPr="0067422A" w:rsidRDefault="00292B47" w:rsidP="0057088D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rozporządzeniem Ministra Infrastruktury i Rozwoju</w:t>
            </w:r>
            <w:r w:rsidR="008B044E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z dnia 3 września 2015 r. w sprawie udzielania regionalnej pomocy inwestycyjnej w </w:t>
            </w:r>
            <w:r w:rsidR="006071E3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ramach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celu tematycznego 3 </w:t>
            </w:r>
            <w:r w:rsidR="006071E3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w zakresie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wzmacniani</w:t>
            </w:r>
            <w:r w:rsidR="00D010C1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a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konkurencyjności </w:t>
            </w:r>
            <w:proofErr w:type="spellStart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mikro</w:t>
            </w:r>
            <w:r w:rsidR="007926E6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przedsiębiorców</w:t>
            </w:r>
            <w:proofErr w:type="spellEnd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, małych i średnich przedsiębiorców w ramach regionalnych programów operacyjnych na lata 2014-2020</w:t>
            </w:r>
            <w:r w:rsidR="00497627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,</w:t>
            </w:r>
          </w:p>
          <w:p w:rsidR="00E55097" w:rsidRDefault="00E55097" w:rsidP="0057088D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rozporządzeniem Ministra Infrastruktury i Rozwoju z dnia 19 marca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 xml:space="preserve">2015 r. w sprawie udzielania </w:t>
            </w:r>
            <w:r w:rsidRPr="0067422A">
              <w:rPr>
                <w:rFonts w:ascii="Myriad Pro" w:hAnsi="Myriad Pro" w:cs="Arial"/>
                <w:iCs/>
                <w:sz w:val="20"/>
                <w:szCs w:val="20"/>
                <w:lang w:val="pl-PL"/>
              </w:rPr>
              <w:t xml:space="preserve">pomocy de </w:t>
            </w:r>
            <w:proofErr w:type="spellStart"/>
            <w:r w:rsidRPr="0067422A">
              <w:rPr>
                <w:rFonts w:ascii="Myriad Pro" w:hAnsi="Myriad Pro" w:cs="Arial"/>
                <w:iCs/>
                <w:sz w:val="20"/>
                <w:szCs w:val="20"/>
                <w:lang w:val="pl-PL"/>
              </w:rPr>
              <w:t>minimis</w:t>
            </w:r>
            <w:proofErr w:type="spellEnd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w ramach regionalnych programów operacyjnych na lata 2014-2020 (jeśli dotyczy)</w:t>
            </w:r>
            <w:r w:rsidR="00497627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,</w:t>
            </w:r>
          </w:p>
          <w:p w:rsidR="0062268B" w:rsidRPr="00944CA6" w:rsidRDefault="0062268B" w:rsidP="00944CA6">
            <w:pPr>
              <w:ind w:left="36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57088D" w:rsidRPr="0067422A" w:rsidRDefault="0057088D" w:rsidP="00DF4A0B">
            <w:pPr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</w:pPr>
          </w:p>
          <w:p w:rsidR="00292B47" w:rsidRPr="0067422A" w:rsidRDefault="00292B47" w:rsidP="0057088D">
            <w:pPr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  <w:t>Projekt polega na realizacji inwestycji początkowej w rozumieniu art. 2 pkt 49 Rozporządzenia Komisji (UE) nr 651/2014</w:t>
            </w:r>
            <w:r w:rsidR="00944854" w:rsidRPr="0067422A"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  <w:t>.</w:t>
            </w:r>
          </w:p>
          <w:p w:rsidR="00E55097" w:rsidRPr="0067422A" w:rsidRDefault="00E55097" w:rsidP="0057088D">
            <w:pPr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</w:pPr>
          </w:p>
          <w:p w:rsidR="000D6F9B" w:rsidRPr="0067422A" w:rsidRDefault="00E55097" w:rsidP="0057088D">
            <w:pPr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S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  <w:t>pełniony jest „efekt zachęty”, o którym mowa w</w:t>
            </w:r>
            <w:r w:rsidR="008B044E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 w:eastAsia="pl-PL"/>
              </w:rPr>
              <w:t xml:space="preserve"> 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  <w:t>art. 6 Rozporządzenia Komisji (UE) nr 651/2014</w:t>
            </w:r>
            <w:r w:rsidR="00944854" w:rsidRPr="0067422A"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672" w:type="pct"/>
            <w:shd w:val="clear" w:color="auto" w:fill="FFFFFF" w:themeFill="background1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Spełnienie kryterium jest konieczne do przyznania dofinansowania.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0D6F9B" w:rsidRPr="00517227" w:rsidTr="000D0EC5">
        <w:trPr>
          <w:trHeight w:val="144"/>
        </w:trPr>
        <w:tc>
          <w:tcPr>
            <w:tcW w:w="213" w:type="pct"/>
          </w:tcPr>
          <w:p w:rsidR="000D6F9B" w:rsidRPr="0067422A" w:rsidRDefault="000D6F9B" w:rsidP="0057088D">
            <w:pPr>
              <w:spacing w:line="276" w:lineRule="auto"/>
              <w:contextualSpacing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1.</w:t>
            </w:r>
            <w:r w:rsidR="004D0FB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872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Gotowość do uruchomienia funkcjonowania infrastruktury po zakończeniu projektu </w:t>
            </w:r>
          </w:p>
        </w:tc>
        <w:tc>
          <w:tcPr>
            <w:tcW w:w="2243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Możliwe jest korzystanie z produktów wytworzonych </w:t>
            </w:r>
            <w:r w:rsidR="00B234A6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br/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w wyniku realizacji projektu bezpośrednio po jego zakończeniu. Opis projektu wyraźnie wskazuje na to, że bezpośrednio po zakończeniu realizacji projektu możliwe jest wykorzystanie pełnej funkcjonalności infrastruktury i nie </w:t>
            </w:r>
            <w:r w:rsidR="005A4E87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są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wymaga</w:t>
            </w:r>
            <w:r w:rsidR="005A4E87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ne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dodatkow</w:t>
            </w:r>
            <w:r w:rsidR="005A4E87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e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działa</w:t>
            </w:r>
            <w:r w:rsidR="005A4E87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nia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(inn</w:t>
            </w:r>
            <w:r w:rsidR="005A4E87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e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projekt</w:t>
            </w:r>
            <w:r w:rsidR="005A4E87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y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itp.) w celu jej pełnego wykorzystania.</w:t>
            </w:r>
          </w:p>
          <w:p w:rsidR="000D6F9B" w:rsidRPr="0067422A" w:rsidDel="009E7912" w:rsidRDefault="000D6F9B" w:rsidP="0057088D">
            <w:pPr>
              <w:spacing w:line="276" w:lineRule="auto"/>
              <w:rPr>
                <w:rFonts w:ascii="Myriad Pro" w:hAnsi="Myriad Pro" w:cs="Arial"/>
                <w:strike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Wnioskodawca posiada bądź wie, w jaki sposób zapewni, zasoby techniczne, kadrowe i wiedzę gwarantujące uruchomienie funkcjonowania infrastruktury po zakończeniu projektu.</w:t>
            </w:r>
          </w:p>
        </w:tc>
        <w:tc>
          <w:tcPr>
            <w:tcW w:w="1672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trike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C22A8F" w:rsidRPr="00517227" w:rsidTr="000D0EC5">
        <w:trPr>
          <w:trHeight w:val="144"/>
        </w:trPr>
        <w:tc>
          <w:tcPr>
            <w:tcW w:w="213" w:type="pct"/>
          </w:tcPr>
          <w:p w:rsidR="00C22A8F" w:rsidRPr="0067422A" w:rsidRDefault="00C22A8F" w:rsidP="0057088D">
            <w:pPr>
              <w:spacing w:line="276" w:lineRule="auto"/>
              <w:contextualSpacing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1.</w:t>
            </w:r>
            <w:r w:rsidR="004D0FB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872" w:type="pct"/>
          </w:tcPr>
          <w:p w:rsidR="00C22A8F" w:rsidRPr="0067422A" w:rsidRDefault="00C22A8F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 w:eastAsia="pl-PL"/>
              </w:rPr>
              <w:t>Trwałość</w:t>
            </w:r>
            <w:r w:rsidRPr="0067422A">
              <w:rPr>
                <w:rFonts w:ascii="Myriad Pro" w:hAnsi="Myriad Pro" w:cs="Arial"/>
                <w:sz w:val="20"/>
                <w:szCs w:val="20"/>
                <w:lang w:eastAsia="pl-PL"/>
              </w:rPr>
              <w:t xml:space="preserve">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 w:eastAsia="pl-PL"/>
              </w:rPr>
              <w:t>projektu</w:t>
            </w:r>
          </w:p>
        </w:tc>
        <w:tc>
          <w:tcPr>
            <w:tcW w:w="2243" w:type="pct"/>
          </w:tcPr>
          <w:p w:rsidR="00C22A8F" w:rsidRPr="0067422A" w:rsidRDefault="00C22A8F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 w:eastAsia="pl-PL"/>
              </w:rPr>
              <w:t>Projekt w okresie realizacji i eksploatacji pozostaje w zgodzie z zasadą trwałości, zgodnie z art. 71 rozporządzenia Parlamentu Europejskiego i Rady (UE) nr 1</w:t>
            </w:r>
            <w:r w:rsidR="006D48D0" w:rsidRPr="0067422A">
              <w:rPr>
                <w:rFonts w:ascii="Myriad Pro" w:hAnsi="Myriad Pro" w:cs="Arial"/>
                <w:sz w:val="20"/>
                <w:szCs w:val="20"/>
                <w:lang w:val="pl-PL" w:eastAsia="pl-PL"/>
              </w:rPr>
              <w:t>303/2013 z dnia 17 grudnia 2013</w:t>
            </w:r>
            <w:r w:rsidR="000D0EC5">
              <w:rPr>
                <w:rFonts w:ascii="Myriad Pro" w:hAnsi="Myriad Pro" w:cs="Arial"/>
                <w:sz w:val="20"/>
                <w:szCs w:val="20"/>
                <w:lang w:val="pl-PL" w:eastAsia="pl-PL"/>
              </w:rPr>
              <w:t xml:space="preserve">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 w:eastAsia="pl-PL"/>
              </w:rPr>
              <w:t>r.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 </w:t>
            </w:r>
          </w:p>
        </w:tc>
        <w:tc>
          <w:tcPr>
            <w:tcW w:w="1672" w:type="pct"/>
          </w:tcPr>
          <w:p w:rsidR="00C22A8F" w:rsidRPr="0067422A" w:rsidRDefault="00C22A8F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C22A8F" w:rsidRPr="0067422A" w:rsidRDefault="00C22A8F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C22A8F" w:rsidRPr="0067422A" w:rsidRDefault="00C22A8F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</w:tbl>
    <w:p w:rsidR="001A2839" w:rsidRPr="0067422A" w:rsidRDefault="001A2839" w:rsidP="0057088D">
      <w:pPr>
        <w:spacing w:after="0"/>
        <w:rPr>
          <w:rFonts w:ascii="Myriad Pro" w:hAnsi="Myriad Pro" w:cs="Arial"/>
          <w:sz w:val="20"/>
          <w:szCs w:val="20"/>
          <w:lang w:val="pl-PL"/>
        </w:rPr>
      </w:pPr>
    </w:p>
    <w:tbl>
      <w:tblPr>
        <w:tblStyle w:val="Tabela-Siatka"/>
        <w:tblpPr w:leftFromText="141" w:rightFromText="141" w:vertAnchor="text" w:horzAnchor="margin" w:tblpY="-52"/>
        <w:tblW w:w="5039" w:type="pct"/>
        <w:tblLook w:val="04A0" w:firstRow="1" w:lastRow="0" w:firstColumn="1" w:lastColumn="0" w:noHBand="0" w:noVBand="1"/>
      </w:tblPr>
      <w:tblGrid>
        <w:gridCol w:w="717"/>
        <w:gridCol w:w="2651"/>
        <w:gridCol w:w="5380"/>
        <w:gridCol w:w="5583"/>
      </w:tblGrid>
      <w:tr w:rsidR="000D6F9B" w:rsidRPr="0067422A" w:rsidTr="000155E1">
        <w:trPr>
          <w:tblHeader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b/>
                <w:sz w:val="20"/>
                <w:szCs w:val="20"/>
                <w:lang w:val="pl-PL"/>
              </w:rPr>
              <w:lastRenderedPageBreak/>
              <w:t>Kryteria administracyjności</w:t>
            </w:r>
          </w:p>
        </w:tc>
      </w:tr>
      <w:tr w:rsidR="000D6F9B" w:rsidRPr="0067422A" w:rsidTr="00461B9B">
        <w:trPr>
          <w:tblHeader/>
        </w:trPr>
        <w:tc>
          <w:tcPr>
            <w:tcW w:w="250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925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Nazwa kryterium</w:t>
            </w:r>
          </w:p>
        </w:tc>
        <w:tc>
          <w:tcPr>
            <w:tcW w:w="1877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Definicja kryterium</w:t>
            </w:r>
          </w:p>
        </w:tc>
        <w:tc>
          <w:tcPr>
            <w:tcW w:w="1948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Opis znaczenia kryterium</w:t>
            </w:r>
          </w:p>
        </w:tc>
      </w:tr>
      <w:tr w:rsidR="000D6F9B" w:rsidRPr="0067422A" w:rsidTr="00461B9B">
        <w:trPr>
          <w:trHeight w:val="419"/>
          <w:tblHeader/>
        </w:trPr>
        <w:tc>
          <w:tcPr>
            <w:tcW w:w="250" w:type="pct"/>
            <w:tcBorders>
              <w:bottom w:val="single" w:sz="4" w:space="0" w:color="auto"/>
            </w:tcBorders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925" w:type="pct"/>
            <w:tcBorders>
              <w:bottom w:val="single" w:sz="4" w:space="0" w:color="auto"/>
            </w:tcBorders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877" w:type="pct"/>
            <w:tcBorders>
              <w:bottom w:val="single" w:sz="4" w:space="0" w:color="auto"/>
            </w:tcBorders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948" w:type="pct"/>
            <w:tcBorders>
              <w:bottom w:val="single" w:sz="4" w:space="0" w:color="auto"/>
            </w:tcBorders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4</w:t>
            </w:r>
          </w:p>
        </w:tc>
      </w:tr>
      <w:tr w:rsidR="000D6F9B" w:rsidRPr="00517227" w:rsidTr="00461B9B">
        <w:tc>
          <w:tcPr>
            <w:tcW w:w="250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2.</w:t>
            </w:r>
            <w:r w:rsidR="00FF7BED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925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Możliwość oceny merytorycznej wniosku </w:t>
            </w:r>
          </w:p>
        </w:tc>
        <w:tc>
          <w:tcPr>
            <w:tcW w:w="1877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Wszystkie pola we wniosku są wypełnione w taki sposób, że dają możliwość oceny merytorycznej wniosku.</w:t>
            </w:r>
            <w:r w:rsidR="008B044E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 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Opisy we wniosku oraz w załącznikach są ze sobą spójne, nie zawierają sprzecznych ze sobą kwestii.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Jakość przedstawionych dokumentów (dokumentacji projektowej) pozwala na dokonanie oceny</w:t>
            </w:r>
            <w:r w:rsidR="00C70D10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merytorycznej wniosku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. 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Należy zweryfikować przede wszystkim opisy (w tym analizy, wnioski oraz szacowanie i adekwatność wskaźników) w kontekście ich:</w:t>
            </w:r>
          </w:p>
          <w:p w:rsidR="000D6F9B" w:rsidRPr="0067422A" w:rsidRDefault="000D6F9B" w:rsidP="0057088D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Poprawności - weryfikacja wniosku w kontekście błędów popełnionych zarówno w opisach (rzutujących na ich rozumienie, znaczenie, czy wiarygodność), ich aktualności (kiedy są dostępne nowsze dane lub użyte źródła straciły ważność), jak i w analizach i wnioskowaniu (np. błędy rachunkowe zmieniające znacząco wynik analiz)</w:t>
            </w:r>
            <w:r w:rsidR="00497627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;</w:t>
            </w:r>
          </w:p>
          <w:p w:rsidR="000D6F9B" w:rsidRPr="0067422A" w:rsidRDefault="000D6F9B" w:rsidP="0057088D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Wiarygodności - weryfikacja wniosku w zakresie wiarygodności dotyczy weryfikacji przyjmowanych założeń oraz źródeł danych, na podstawie których dokonywane są analizy i tworzone opisy, a także wnioski</w:t>
            </w:r>
            <w:r w:rsidR="00497627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;</w:t>
            </w:r>
          </w:p>
          <w:p w:rsidR="000D6F9B" w:rsidRPr="0067422A" w:rsidRDefault="000D6F9B" w:rsidP="0057088D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Rzetelności – dokładności, z jaką opisy odzwierciedlają każdy z aspektów poszczególnych elementów projektu. Dotyczy etapu tworzenia opisów. Opisy zawsze powinny brać pod uwagę te same czynniki. Oznacza to, że opisy powinny być spójne w czasie (po upływie pewnego czasu ponownie sporządzone opisy powinny przekazywać podobne treści) oraz spójne wewnętrznie (nie występowały sprzeczności w opisach spowodowane braniem pod uwagę innych czynników za każdym razem; wybrane do analizy lub opisów elementy populacji/ otoczenia powinny być reprezentatywne na tyle, aby odzwierciedlały rzeczywistą sytuację, a w przypadku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interpretacji – błąd związany z interpretacjami był minimalny)</w:t>
            </w:r>
            <w:r w:rsidR="00FB0760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1948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Spełnienie kryterium jest konieczne do przyznania dofinansowania.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  <w:p w:rsidR="0054419C" w:rsidRPr="0067422A" w:rsidRDefault="0054419C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Istnieje możliwość uzupełnienia lub poprawienia wniosku o dofinansowanie w ramach tego kryterium, zgodnie z procedurą i w zakresie uregulowanym w regulaminie konkursu/naboru.</w:t>
            </w:r>
          </w:p>
          <w:p w:rsidR="0054419C" w:rsidRPr="0067422A" w:rsidRDefault="0054419C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</w:tr>
      <w:tr w:rsidR="000D6F9B" w:rsidRPr="00517227" w:rsidTr="00461B9B">
        <w:trPr>
          <w:trHeight w:val="841"/>
        </w:trPr>
        <w:tc>
          <w:tcPr>
            <w:tcW w:w="250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2.</w:t>
            </w:r>
            <w:r w:rsidR="00275A2A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925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Zgodność z kwalifikowalnością wydatków</w:t>
            </w:r>
          </w:p>
        </w:tc>
        <w:tc>
          <w:tcPr>
            <w:tcW w:w="1877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Planowane wydatki są uzasadnione, racjonalne i adekwatne do zakresu i celów projektu oraz celów działania.</w:t>
            </w:r>
          </w:p>
          <w:p w:rsidR="000A21E9" w:rsidRPr="0067422A" w:rsidRDefault="000A21E9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0A21E9" w:rsidRPr="0067422A" w:rsidRDefault="000A21E9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Wydatki w projekcie są zaplanowane:</w:t>
            </w:r>
          </w:p>
          <w:p w:rsidR="000A21E9" w:rsidRPr="0067422A" w:rsidRDefault="000A21E9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1) w sposób celowy i oszczędny, z zachowaniem zasad:</w:t>
            </w:r>
          </w:p>
          <w:p w:rsidR="000A21E9" w:rsidRPr="0067422A" w:rsidRDefault="000A21E9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a) uzyskiwania najlepszych efektów z danych nakładów,</w:t>
            </w:r>
          </w:p>
          <w:p w:rsidR="000A21E9" w:rsidRPr="0067422A" w:rsidRDefault="000A21E9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b) optymalnego doboru metod i środków służących osiągnięciu założonych celów;</w:t>
            </w:r>
          </w:p>
          <w:p w:rsidR="000A21E9" w:rsidRPr="0067422A" w:rsidRDefault="000A21E9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2) w sposób umożliwiający terminową realizację zadań.</w:t>
            </w:r>
          </w:p>
          <w:p w:rsidR="000A21E9" w:rsidRPr="0067422A" w:rsidRDefault="000A21E9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0A21E9" w:rsidRPr="0067422A" w:rsidRDefault="000A21E9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Wydatki kwalifikowalne w projekcie są zgodne z warunkami i procedurami dotyczącymi kwalifikowalności określonymi we właściwych aktach normatywnych i Wytycznych Ministerstwa Rozwoju oraz w regulaminie konkursu.</w:t>
            </w:r>
          </w:p>
          <w:p w:rsidR="00E43E5A" w:rsidRPr="0067422A" w:rsidRDefault="00E43E5A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0A21E9" w:rsidRPr="0067422A" w:rsidRDefault="000A21E9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Ocenie podlega niezbędność każdego wydatku dla realizacji projektu oraz dla osiągnięcia założonych wskaźników.</w:t>
            </w:r>
          </w:p>
          <w:p w:rsidR="005704DB" w:rsidRPr="0067422A" w:rsidRDefault="000A21E9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Wydatki w ramach projektu są kwalifikowalne w okresie kwalifikowalności wydatków wskazanym we wniosku o dofinansowanie.</w:t>
            </w:r>
          </w:p>
          <w:p w:rsidR="005704DB" w:rsidRPr="0067422A" w:rsidRDefault="005704D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A446F3" w:rsidRDefault="000A21E9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Minimalna wartość kosztów kwalifikowanych projektu wynosi </w:t>
            </w:r>
            <w:ins w:id="26" w:author="klasecka" w:date="2020-10-16T11:42:00Z">
              <w:r w:rsidR="008A0501">
                <w:rPr>
                  <w:rFonts w:ascii="Myriad Pro" w:hAnsi="Myriad Pro" w:cs="Arial"/>
                  <w:b/>
                  <w:sz w:val="20"/>
                  <w:szCs w:val="20"/>
                  <w:lang w:val="pl-PL"/>
                </w:rPr>
                <w:t xml:space="preserve">300 000 </w:t>
              </w:r>
            </w:ins>
            <w:del w:id="27" w:author="klasecka" w:date="2020-10-16T11:42:00Z">
              <w:r w:rsidR="00C05ED3" w:rsidRPr="0067422A" w:rsidDel="008A0501">
                <w:rPr>
                  <w:rFonts w:ascii="Myriad Pro" w:hAnsi="Myriad Pro" w:cs="Arial"/>
                  <w:b/>
                  <w:sz w:val="20"/>
                  <w:szCs w:val="20"/>
                  <w:lang w:val="pl-PL"/>
                </w:rPr>
                <w:delText>5</w:delText>
              </w:r>
              <w:r w:rsidRPr="0067422A" w:rsidDel="008A0501">
                <w:rPr>
                  <w:rFonts w:ascii="Myriad Pro" w:hAnsi="Myriad Pro" w:cs="Arial"/>
                  <w:b/>
                  <w:sz w:val="20"/>
                  <w:szCs w:val="20"/>
                  <w:lang w:val="pl-PL"/>
                </w:rPr>
                <w:delText xml:space="preserve">00 000 </w:delText>
              </w:r>
            </w:del>
            <w:r w:rsidRPr="0067422A">
              <w:rPr>
                <w:rFonts w:ascii="Myriad Pro" w:hAnsi="Myriad Pro" w:cs="Arial"/>
                <w:b/>
                <w:sz w:val="20"/>
                <w:szCs w:val="20"/>
                <w:lang w:val="pl-PL"/>
              </w:rPr>
              <w:t>zł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,</w:t>
            </w:r>
            <w:r w:rsidR="0044168A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 z zastrzeżeniem, iż na etapie</w:t>
            </w:r>
            <w:r w:rsidR="005704D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realizacji umowy IZ ma możliwość odstąpienia od powyższego warunku biorąc pod uwagę prawne i ekonomiczne aspekty realizacji proje</w:t>
            </w:r>
            <w:r w:rsidR="00CC2D87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ktu.</w:t>
            </w:r>
          </w:p>
          <w:p w:rsidR="00AB57E9" w:rsidRDefault="00AB57E9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584942" w:rsidRDefault="00AB57E9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AB57E9">
              <w:rPr>
                <w:rFonts w:ascii="Myriad Pro" w:hAnsi="Myriad Pro" w:cs="Arial"/>
                <w:sz w:val="20"/>
                <w:szCs w:val="20"/>
                <w:lang w:val="pl-PL"/>
              </w:rPr>
              <w:t>Maksymalna wartość wydatków kwalifikowalnych służących dostosowaniu przedsiębiorstwa do skutecznego przeciwdziałania negatywnym skutkom wystąpienia epidemii COVID-19, tzn. działań polegających na przebudowie lub rozbudowie infrastruktury (obiektów), adaptacji pomieszczeń, wdrożeniu rozwiązań ICT, zakupie środków trwałych – 25%</w:t>
            </w:r>
            <w:r w:rsidR="00584942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całkowitych wydatków kwalifikowalnych projektu</w:t>
            </w:r>
          </w:p>
          <w:p w:rsidR="00AB57E9" w:rsidRPr="0067422A" w:rsidRDefault="00AB57E9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1948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Spełnienie kryterium jest konieczne do przyznania dofinansowania.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  <w:p w:rsidR="0054419C" w:rsidRPr="0067422A" w:rsidRDefault="0054419C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54419C" w:rsidRPr="0067422A" w:rsidRDefault="0054419C" w:rsidP="004B5F59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Istnieje możliwość uzupełnienia lub poprawienia wniosku o dofinansowanie w ramach tego kryterium, zgodnie z procedurą i w zakresie uregulowanym w regulaminie konkursu/naboru.</w:t>
            </w:r>
          </w:p>
        </w:tc>
      </w:tr>
      <w:tr w:rsidR="000D6F9B" w:rsidRPr="00517227" w:rsidTr="00461B9B">
        <w:tc>
          <w:tcPr>
            <w:tcW w:w="250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2.</w:t>
            </w:r>
            <w:r w:rsidR="00275A2A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925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Intensywność wsparcia</w:t>
            </w:r>
          </w:p>
        </w:tc>
        <w:tc>
          <w:tcPr>
            <w:tcW w:w="1877" w:type="pct"/>
          </w:tcPr>
          <w:p w:rsidR="00C05ED3" w:rsidRPr="0067422A" w:rsidRDefault="00C05ED3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Maksymalny poziom dofinansowania projektu wynosi:</w:t>
            </w:r>
          </w:p>
          <w:p w:rsidR="00C05ED3" w:rsidRPr="0067422A" w:rsidRDefault="00C05ED3" w:rsidP="0057088D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b/>
                <w:sz w:val="20"/>
                <w:szCs w:val="20"/>
                <w:lang w:val="pl-PL"/>
              </w:rPr>
              <w:t>55%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całkowitych wydatków kwalifikowalnych w przypadku mikro i małych przedsiębiorstw,</w:t>
            </w:r>
          </w:p>
          <w:p w:rsidR="0062268B" w:rsidRDefault="00C05ED3" w:rsidP="0062268B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b/>
                <w:sz w:val="20"/>
                <w:szCs w:val="20"/>
                <w:lang w:val="pl-PL"/>
              </w:rPr>
              <w:t>45%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całkowitych wydatków kwalifikowalnych w przypadku średnich przedsiębiorstw.</w:t>
            </w:r>
          </w:p>
          <w:p w:rsidR="00C05ED3" w:rsidRPr="00311996" w:rsidRDefault="00C05ED3" w:rsidP="00584942">
            <w:pPr>
              <w:pStyle w:val="Akapitzlist"/>
              <w:spacing w:line="276" w:lineRule="auto"/>
              <w:ind w:left="319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E310E5" w:rsidRPr="0067422A" w:rsidRDefault="00E310E5" w:rsidP="0057088D">
            <w:pPr>
              <w:spacing w:line="276" w:lineRule="auto"/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Maksymalna kwota dofinansowania projektu wynosi </w:t>
            </w:r>
            <w:r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4 000 000 zł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1948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  <w:p w:rsidR="0054419C" w:rsidRPr="0067422A" w:rsidRDefault="0054419C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54419C" w:rsidRPr="0067422A" w:rsidRDefault="0054419C" w:rsidP="004B5F59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Istnieje możliwość uzupełnienia lub poprawienia wniosku o dofinansowanie w ramach tego kryterium, zgodnie z procedurą i w zakresie uregulowanym w regulaminie konkursu/naboru.</w:t>
            </w:r>
          </w:p>
        </w:tc>
      </w:tr>
      <w:tr w:rsidR="000D6F9B" w:rsidRPr="00517227" w:rsidTr="00461B9B">
        <w:tc>
          <w:tcPr>
            <w:tcW w:w="250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2.</w:t>
            </w:r>
            <w:r w:rsidR="00275A2A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925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Prawidłowość pomocy publicznej</w:t>
            </w:r>
            <w:r w:rsidR="002D1FA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/pomocy de </w:t>
            </w:r>
            <w:proofErr w:type="spellStart"/>
            <w:r w:rsidR="002D1FA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minimis</w:t>
            </w:r>
            <w:proofErr w:type="spellEnd"/>
          </w:p>
        </w:tc>
        <w:tc>
          <w:tcPr>
            <w:tcW w:w="1877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Przy obliczaniu całkowitego wkładu publicznego we właściwy sposób uwzględniono zasady dotyczące pomocy publicznej</w:t>
            </w:r>
            <w:r w:rsidR="00F11C6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  <w:r w:rsidR="00D40CE1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/ </w:t>
            </w:r>
            <w:r w:rsidR="00F11C6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pomocy de </w:t>
            </w:r>
            <w:proofErr w:type="spellStart"/>
            <w:r w:rsidR="00F11C6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minimis</w:t>
            </w:r>
            <w:proofErr w:type="spellEnd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, w tym kumulację pomocy</w:t>
            </w:r>
            <w:r w:rsidR="00A446F3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publicznej</w:t>
            </w:r>
            <w:r w:rsidR="00B422BA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.</w:t>
            </w:r>
          </w:p>
          <w:p w:rsidR="00F11C6B" w:rsidRPr="0067422A" w:rsidRDefault="00F11C6B" w:rsidP="00433125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F11C6B" w:rsidRPr="0067422A" w:rsidRDefault="00F11C6B" w:rsidP="00433125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W przypadku ubiegania się o pomoc de </w:t>
            </w:r>
            <w:proofErr w:type="spellStart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minimis</w:t>
            </w:r>
            <w:proofErr w:type="spellEnd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weryfikowane jest czy kwota pomocy de </w:t>
            </w:r>
            <w:proofErr w:type="spellStart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minimis</w:t>
            </w:r>
            <w:proofErr w:type="spellEnd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, o którą ubiega się wnioskodawca</w:t>
            </w:r>
            <w:r w:rsidR="001A2C7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,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nie wpłynie na przekroczenie łącznego limitu pomocy de </w:t>
            </w:r>
            <w:proofErr w:type="spellStart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minimis</w:t>
            </w:r>
            <w:proofErr w:type="spellEnd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zgodnie z odpowiednimi przepisami prawa.</w:t>
            </w:r>
          </w:p>
          <w:p w:rsidR="00F11C6B" w:rsidRPr="0067422A" w:rsidRDefault="00F11C6B" w:rsidP="00433125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0D6F9B" w:rsidRPr="0067422A" w:rsidRDefault="00C05ED3" w:rsidP="00433125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Kryterium weryfikowane jest na etapie aplikowania, jak również w dniu podpisywania umowy o dofinansowanie.</w:t>
            </w:r>
          </w:p>
        </w:tc>
        <w:tc>
          <w:tcPr>
            <w:tcW w:w="1948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  <w:p w:rsidR="004B5F59" w:rsidRPr="0067422A" w:rsidRDefault="004B5F59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4B5F59" w:rsidRPr="0067422A" w:rsidRDefault="004B5F59" w:rsidP="004B5F59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Istnieje możliwość uzupełnienia lub poprawienia wniosku o dofinansowanie w ramach tego kryterium, zgodnie z procedurą i w zakresie uregulowanym w regulaminie konkursu</w:t>
            </w:r>
            <w:r w:rsidR="00885466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/naboru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.</w:t>
            </w:r>
          </w:p>
        </w:tc>
      </w:tr>
      <w:tr w:rsidR="000D6F9B" w:rsidRPr="00517227" w:rsidTr="00461B9B">
        <w:tc>
          <w:tcPr>
            <w:tcW w:w="250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2.</w:t>
            </w:r>
            <w:r w:rsidR="00275A2A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925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Poprawność okresu realizacji</w:t>
            </w:r>
          </w:p>
        </w:tc>
        <w:tc>
          <w:tcPr>
            <w:tcW w:w="1877" w:type="pct"/>
          </w:tcPr>
          <w:p w:rsidR="00C05ED3" w:rsidRPr="0067422A" w:rsidRDefault="00C05ED3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Harmonogram projektu został zaplanowany realnie i racjonalnie.</w:t>
            </w:r>
          </w:p>
          <w:p w:rsidR="00C05ED3" w:rsidRPr="0067422A" w:rsidRDefault="00C05ED3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Wszystkie etapy projektu wynikają z procesu inwestycyjnego i są logicznie powiązane.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Okres realizacji projektu nie wykracza poza</w:t>
            </w:r>
            <w:r w:rsidR="008B044E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datę końcową okresu kwalifikowalności określoną w art. 65 ust. 2</w:t>
            </w:r>
            <w:r w:rsidR="008B044E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 </w:t>
            </w:r>
            <w:r w:rsidR="001A2C7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Rozporządzenia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Parlamentu </w:t>
            </w:r>
            <w:r w:rsidR="0029295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Europejskiego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i Rady (UE) nr 1303/2013 z dnia 17 grudnia 2013 r. </w:t>
            </w:r>
          </w:p>
          <w:p w:rsidR="007F320F" w:rsidRPr="0067422A" w:rsidRDefault="007F320F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C05ED3" w:rsidRPr="0067422A" w:rsidRDefault="00C05ED3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Rozpoczęcie realizacji projektu może nastąpić najwcześniej w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dniu następującym po dniu złożenia w IZ RPO WZ pisemnego wniosku o przyznanie pomocy.</w:t>
            </w:r>
          </w:p>
          <w:p w:rsidR="00C05ED3" w:rsidRPr="0067422A" w:rsidRDefault="00C05ED3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Przez rozpoczęcie realizacji projektu należy rozumieć podjęcie jakichkolwiek działań w ramach projektu, niebędących rozpoczęciem prac, w tym zakup gruntu, lub rozpoczęcie prac w ramach projektu, w zależności od tego co nastąpi najpierw. Podjęcie prac przygotowawczych nie stanowi rozpoczęcia realizacji projektu.</w:t>
            </w:r>
          </w:p>
          <w:p w:rsidR="00C05ED3" w:rsidRPr="0067422A" w:rsidRDefault="00C05ED3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Przez rozpoczęcie prac należy rozumieć rozpoczęcie robót budowlanych związanych z inwestycją objętą projektem lub pierwsze prawnie wiążące zobowiązanie do zamówienia urządzeń lub inne zobowiązanie, które powoduje, że inwestycja staje się nieodwracalna, w zależności od tego co nastąpi najpierw. Zakupu gruntów ani prac przygotowawczych nie uznaje się za rozpoczęcie prac.</w:t>
            </w:r>
          </w:p>
        </w:tc>
        <w:tc>
          <w:tcPr>
            <w:tcW w:w="1948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Spełnienie kryterium jest konieczne do przyznania dofinansowania.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  <w:p w:rsidR="0054419C" w:rsidRPr="0067422A" w:rsidRDefault="0054419C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54419C" w:rsidRPr="0067422A" w:rsidRDefault="0054419C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Istnieje możliwość uzupełnienia lub poprawienia wniosku o dofinansowanie w ramach tego kryterium, zgodnie z procedurą i w zakresie uregulowanym w regulaminie konkursu/naboru.</w:t>
            </w:r>
          </w:p>
        </w:tc>
      </w:tr>
    </w:tbl>
    <w:p w:rsidR="000D6F9B" w:rsidRPr="0067422A" w:rsidRDefault="000D6F9B" w:rsidP="0057088D">
      <w:pPr>
        <w:spacing w:after="0"/>
        <w:rPr>
          <w:rFonts w:ascii="Myriad Pro" w:hAnsi="Myriad Pro" w:cs="Arial"/>
          <w:sz w:val="20"/>
          <w:szCs w:val="20"/>
          <w:lang w:val="pl-PL"/>
        </w:rPr>
      </w:pPr>
    </w:p>
    <w:p w:rsidR="00C05ED3" w:rsidRPr="0067422A" w:rsidRDefault="00C05ED3" w:rsidP="0057088D">
      <w:pPr>
        <w:spacing w:after="0"/>
        <w:rPr>
          <w:rFonts w:ascii="Myriad Pro" w:hAnsi="Myriad Pro" w:cs="Arial"/>
          <w:sz w:val="20"/>
          <w:szCs w:val="20"/>
          <w:lang w:val="pl-PL"/>
        </w:rPr>
      </w:pPr>
    </w:p>
    <w:tbl>
      <w:tblPr>
        <w:tblStyle w:val="Tabela-Siatka"/>
        <w:tblpPr w:leftFromText="141" w:rightFromText="141" w:vertAnchor="text" w:horzAnchor="margin" w:tblpY="-14"/>
        <w:tblW w:w="5000" w:type="pct"/>
        <w:tblLook w:val="04A0" w:firstRow="1" w:lastRow="0" w:firstColumn="1" w:lastColumn="0" w:noHBand="0" w:noVBand="1"/>
      </w:tblPr>
      <w:tblGrid>
        <w:gridCol w:w="850"/>
        <w:gridCol w:w="2375"/>
        <w:gridCol w:w="5671"/>
        <w:gridCol w:w="5324"/>
      </w:tblGrid>
      <w:tr w:rsidR="000D6F9B" w:rsidRPr="0067422A" w:rsidTr="000155E1">
        <w:tc>
          <w:tcPr>
            <w:tcW w:w="5000" w:type="pct"/>
            <w:gridSpan w:val="4"/>
            <w:shd w:val="clear" w:color="auto" w:fill="D9D9D9" w:themeFill="background1" w:themeFillShade="D9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b/>
                <w:sz w:val="20"/>
                <w:szCs w:val="20"/>
                <w:lang w:val="pl-PL"/>
              </w:rPr>
              <w:lastRenderedPageBreak/>
              <w:t>Kryteria wykonalności</w:t>
            </w:r>
          </w:p>
        </w:tc>
      </w:tr>
      <w:tr w:rsidR="000D6F9B" w:rsidRPr="0067422A" w:rsidTr="003D1FB1">
        <w:tc>
          <w:tcPr>
            <w:tcW w:w="299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835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Nazwa kryterium</w:t>
            </w:r>
          </w:p>
        </w:tc>
        <w:tc>
          <w:tcPr>
            <w:tcW w:w="1994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Definicja kryterium</w:t>
            </w:r>
          </w:p>
        </w:tc>
        <w:tc>
          <w:tcPr>
            <w:tcW w:w="1872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Opis znaczenia kryterium</w:t>
            </w:r>
          </w:p>
        </w:tc>
      </w:tr>
      <w:tr w:rsidR="000D6F9B" w:rsidRPr="0067422A" w:rsidTr="003D1FB1">
        <w:tc>
          <w:tcPr>
            <w:tcW w:w="299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835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994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872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4</w:t>
            </w:r>
          </w:p>
        </w:tc>
      </w:tr>
      <w:tr w:rsidR="000D6F9B" w:rsidRPr="00517227" w:rsidTr="003D1FB1">
        <w:trPr>
          <w:trHeight w:val="1266"/>
        </w:trPr>
        <w:tc>
          <w:tcPr>
            <w:tcW w:w="299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3.1</w:t>
            </w:r>
          </w:p>
        </w:tc>
        <w:tc>
          <w:tcPr>
            <w:tcW w:w="835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Zgodność z przepisami prawa krajowego i unijnego</w:t>
            </w:r>
          </w:p>
        </w:tc>
        <w:tc>
          <w:tcPr>
            <w:tcW w:w="1994" w:type="pct"/>
          </w:tcPr>
          <w:p w:rsidR="00944854" w:rsidRPr="0067422A" w:rsidRDefault="000D6F9B" w:rsidP="009529E9">
            <w:pPr>
              <w:spacing w:line="276" w:lineRule="auto"/>
              <w:ind w:left="36" w:hanging="36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Ocenie podlega </w:t>
            </w:r>
            <w:r w:rsidR="00933C44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możliwość dofinansowania oraz 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stan przygotowania projektu do realizacji w istniejącym otoczeniu prawnym</w:t>
            </w:r>
            <w:r w:rsidR="002412A1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.</w:t>
            </w:r>
            <w:r w:rsidR="00E310E5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="00B91323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Analizie podlega proces pozyskiwania 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niezbędnych </w:t>
            </w:r>
            <w:r w:rsidR="0054419C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zezwoleń na inwestycję, 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pozwoleń i decyzji w celu osiągnięcia produktów lub usług, które mają być dostarczone w ramach projektu, osiągnięcia ich w wymaganym planie finansowym oraz zgodnie z wymaganym terminem realizacji. </w:t>
            </w:r>
          </w:p>
          <w:p w:rsidR="000D6F9B" w:rsidRPr="0067422A" w:rsidRDefault="000D6F9B" w:rsidP="009529E9">
            <w:pPr>
              <w:pStyle w:val="Akapitzlist"/>
              <w:ind w:left="319" w:hanging="283"/>
              <w:rPr>
                <w:rFonts w:ascii="Myriad Pro" w:hAnsi="Myriad Pro" w:cs="Arial"/>
                <w:sz w:val="20"/>
                <w:szCs w:val="20"/>
                <w:highlight w:val="yellow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Uwzględnienie m. in.:</w:t>
            </w:r>
          </w:p>
          <w:p w:rsidR="000D6F9B" w:rsidRPr="0067422A" w:rsidRDefault="000D6F9B" w:rsidP="009529E9">
            <w:pPr>
              <w:pStyle w:val="Akapitzlist"/>
              <w:numPr>
                <w:ilvl w:val="0"/>
                <w:numId w:val="16"/>
              </w:numPr>
              <w:ind w:left="461" w:hanging="284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kwestii związanych z uwarunkowaniami wynikającymi z procedur prawa budowlanego </w:t>
            </w:r>
            <w:r w:rsidR="0054419C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(jeśli dotyczy)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,</w:t>
            </w:r>
          </w:p>
          <w:p w:rsidR="000D63CD" w:rsidRPr="00944CA6" w:rsidRDefault="000D6F9B" w:rsidP="009529E9">
            <w:pPr>
              <w:pStyle w:val="Akapitzlist"/>
              <w:numPr>
                <w:ilvl w:val="0"/>
                <w:numId w:val="16"/>
              </w:numPr>
              <w:ind w:left="461" w:hanging="284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posiadania ewentualnych koncesji,</w:t>
            </w:r>
            <w:r w:rsidR="0054419C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pozwoleń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jeśli </w:t>
            </w:r>
            <w:r w:rsidR="0054419C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są niezbędne w celu realizacji projektu.</w:t>
            </w:r>
          </w:p>
          <w:p w:rsidR="00944CA6" w:rsidRPr="0067422A" w:rsidRDefault="00944CA6" w:rsidP="00944CA6">
            <w:pPr>
              <w:pStyle w:val="Akapitzlist"/>
              <w:ind w:left="461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872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0D6F9B" w:rsidRPr="00517227" w:rsidTr="003D1FB1">
        <w:tc>
          <w:tcPr>
            <w:tcW w:w="299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3.2</w:t>
            </w:r>
          </w:p>
        </w:tc>
        <w:tc>
          <w:tcPr>
            <w:tcW w:w="835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Zdolność finansowa</w:t>
            </w:r>
          </w:p>
        </w:tc>
        <w:tc>
          <w:tcPr>
            <w:tcW w:w="1994" w:type="pct"/>
          </w:tcPr>
          <w:p w:rsidR="00E810CA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Wnioskodawca zapewni</w:t>
            </w:r>
            <w:r w:rsidR="008B044E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niezbędne środki finansowe do realizacji projektu, co wynika z przedstawionego planu finansowego. </w:t>
            </w:r>
          </w:p>
          <w:p w:rsidR="00497627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Sytuacja finansowa Wnioskodawcy daje gwarancję realizacji przedsięwzięcia w terminie określonym we wniosku o dofinansowanie.</w:t>
            </w:r>
          </w:p>
          <w:p w:rsidR="00E810CA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Wnioskodawca zapewni środki finansowe do utrzymywania projektu w okresie trwałości.</w:t>
            </w:r>
          </w:p>
          <w:p w:rsidR="00964F12" w:rsidRPr="0067422A" w:rsidRDefault="00964F12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Ocenie podlegać będzie, czy założenia do analizy finansowej i ekonomicznej są poprawne i rzetelne.</w:t>
            </w:r>
          </w:p>
        </w:tc>
        <w:tc>
          <w:tcPr>
            <w:tcW w:w="1872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0D6F9B" w:rsidRPr="00517227" w:rsidTr="003D1FB1">
        <w:trPr>
          <w:trHeight w:val="1836"/>
        </w:trPr>
        <w:tc>
          <w:tcPr>
            <w:tcW w:w="299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3.3</w:t>
            </w:r>
          </w:p>
        </w:tc>
        <w:tc>
          <w:tcPr>
            <w:tcW w:w="835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Zdolność operacyjna</w:t>
            </w:r>
          </w:p>
        </w:tc>
        <w:tc>
          <w:tcPr>
            <w:tcW w:w="1994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Wnioskodawca gwarantuje zdolności organizacyjne do realizacji projektu zgodnie z jego celem.</w:t>
            </w:r>
          </w:p>
          <w:p w:rsidR="00497627" w:rsidRPr="0067422A" w:rsidRDefault="00497627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Wnioskodawca zapewnia zasoby techniczne, kadrowe i wiedzę umożliwiającą terminową realizację projektu oraz gwarantujące utrzymanie trwałości projektu, w szczególności jego rezultatów.</w:t>
            </w:r>
          </w:p>
        </w:tc>
        <w:tc>
          <w:tcPr>
            <w:tcW w:w="1872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0D6F9B" w:rsidRPr="00517227" w:rsidTr="003D1FB1">
        <w:tc>
          <w:tcPr>
            <w:tcW w:w="299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3.4</w:t>
            </w:r>
          </w:p>
        </w:tc>
        <w:tc>
          <w:tcPr>
            <w:tcW w:w="835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Wykonalność </w:t>
            </w:r>
            <w:r w:rsidR="00CF07B4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projektu</w:t>
            </w:r>
          </w:p>
        </w:tc>
        <w:tc>
          <w:tcPr>
            <w:tcW w:w="1994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Projekt jest wykonalny pod względem technicznym. Zaproponowane rozwiązania są optymalne i umożliwiają realizację projektu zgodnie z zakładanym harmonogramem. </w:t>
            </w:r>
          </w:p>
        </w:tc>
        <w:tc>
          <w:tcPr>
            <w:tcW w:w="1872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Ocena spełniania kryterium polega na przypisaniu wartości logicznych „tak”, „nie”.</w:t>
            </w:r>
          </w:p>
        </w:tc>
      </w:tr>
      <w:tr w:rsidR="000D6F9B" w:rsidRPr="00517227" w:rsidTr="003D1FB1">
        <w:trPr>
          <w:trHeight w:val="1266"/>
        </w:trPr>
        <w:tc>
          <w:tcPr>
            <w:tcW w:w="299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 xml:space="preserve">3.5 </w:t>
            </w:r>
          </w:p>
        </w:tc>
        <w:tc>
          <w:tcPr>
            <w:tcW w:w="835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Opłacalność realizacji projektu</w:t>
            </w:r>
          </w:p>
        </w:tc>
        <w:tc>
          <w:tcPr>
            <w:tcW w:w="1994" w:type="pct"/>
          </w:tcPr>
          <w:p w:rsidR="00964F12" w:rsidRPr="0067422A" w:rsidRDefault="00964F12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 ramach kryterium weryfikacji podlega opłacalność projektu.</w:t>
            </w:r>
          </w:p>
          <w:p w:rsidR="00964F12" w:rsidRPr="0067422A" w:rsidRDefault="00964F12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Realizacja projektu jest uzasadniona z punktu widzenia biznesowego.</w:t>
            </w:r>
          </w:p>
          <w:p w:rsidR="00964F12" w:rsidRPr="0067422A" w:rsidRDefault="00964F12" w:rsidP="0057088D">
            <w:pPr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Działalność prowadzona w wyniku realizacji projektu będzie rentowna (nastąpi poprawa wyników firmy, projekt przyniesie przedsiębiorcy zyski).</w:t>
            </w:r>
          </w:p>
          <w:p w:rsidR="00964F12" w:rsidRPr="0067422A" w:rsidRDefault="00964F12" w:rsidP="0057088D">
            <w:pPr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Projekcja spodziewanego przychodu oraz kosztów związanych z oferowaniem na rynku produktu/usługi wytworzonego w wyniku realizacji projektu bazuje na racjonalnych, aktualnych i realistycznych</w:t>
            </w:r>
            <w:r w:rsidR="008B044E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 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przesłankach</w:t>
            </w:r>
            <w:r w:rsidR="008B044E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 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i odnosi się do okresu realizacji oraz okresu 5 lat po zakończeniu realizacji projektu.</w:t>
            </w:r>
          </w:p>
          <w:p w:rsidR="00E55097" w:rsidRPr="0067422A" w:rsidRDefault="00E55097" w:rsidP="0057088D">
            <w:pPr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</w:p>
          <w:p w:rsidR="000D6F9B" w:rsidRPr="0067422A" w:rsidRDefault="000D6F9B" w:rsidP="0057088D">
            <w:pPr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Uwzględnienie:</w:t>
            </w:r>
          </w:p>
          <w:p w:rsidR="000D6F9B" w:rsidRPr="0067422A" w:rsidRDefault="000D6F9B" w:rsidP="000C3A2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analiz, parametrów finansowych i założeń/wyjaśnień przyjętych przez Wnioskodawcę w biznes planie</w:t>
            </w:r>
            <w:r w:rsidR="00C911FA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,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  <w:r w:rsidR="002C68A1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specyfik</w:t>
            </w:r>
            <w:r w:rsidR="00D61512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i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branży, sytuacj</w:t>
            </w:r>
            <w:r w:rsidR="00D61512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i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  <w:r w:rsidR="0030428D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i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tendencj</w:t>
            </w:r>
            <w:r w:rsidR="00D61512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i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w danym sektorze.</w:t>
            </w:r>
          </w:p>
        </w:tc>
        <w:tc>
          <w:tcPr>
            <w:tcW w:w="1872" w:type="pct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</w:tbl>
    <w:p w:rsidR="00E55097" w:rsidRDefault="00E55097" w:rsidP="0057088D">
      <w:pPr>
        <w:spacing w:after="0"/>
        <w:rPr>
          <w:rFonts w:ascii="Myriad Pro" w:hAnsi="Myriad Pro" w:cs="Arial"/>
          <w:sz w:val="20"/>
          <w:szCs w:val="20"/>
          <w:lang w:val="pl-PL"/>
        </w:rPr>
      </w:pPr>
    </w:p>
    <w:p w:rsidR="00A7293E" w:rsidRDefault="00A7293E" w:rsidP="0057088D">
      <w:pPr>
        <w:spacing w:after="0"/>
        <w:rPr>
          <w:rFonts w:ascii="Myriad Pro" w:hAnsi="Myriad Pro" w:cs="Arial"/>
          <w:sz w:val="20"/>
          <w:szCs w:val="20"/>
          <w:lang w:val="pl-PL"/>
        </w:rPr>
      </w:pPr>
    </w:p>
    <w:p w:rsidR="00A7293E" w:rsidRDefault="00A7293E" w:rsidP="0057088D">
      <w:pPr>
        <w:spacing w:after="0"/>
        <w:rPr>
          <w:rFonts w:ascii="Myriad Pro" w:hAnsi="Myriad Pro" w:cs="Arial"/>
          <w:sz w:val="20"/>
          <w:szCs w:val="20"/>
          <w:lang w:val="pl-PL"/>
        </w:rPr>
      </w:pPr>
    </w:p>
    <w:p w:rsidR="00584942" w:rsidRDefault="00584942" w:rsidP="0057088D">
      <w:pPr>
        <w:spacing w:after="0"/>
        <w:rPr>
          <w:rFonts w:ascii="Myriad Pro" w:hAnsi="Myriad Pro" w:cs="Arial"/>
          <w:sz w:val="20"/>
          <w:szCs w:val="20"/>
          <w:lang w:val="pl-PL"/>
        </w:rPr>
      </w:pPr>
    </w:p>
    <w:p w:rsidR="00584942" w:rsidRDefault="00584942" w:rsidP="0057088D">
      <w:pPr>
        <w:spacing w:after="0"/>
        <w:rPr>
          <w:rFonts w:ascii="Myriad Pro" w:hAnsi="Myriad Pro" w:cs="Arial"/>
          <w:sz w:val="20"/>
          <w:szCs w:val="20"/>
          <w:lang w:val="pl-PL"/>
        </w:rPr>
      </w:pPr>
    </w:p>
    <w:p w:rsidR="00584942" w:rsidRDefault="00584942" w:rsidP="0057088D">
      <w:pPr>
        <w:spacing w:after="0"/>
        <w:rPr>
          <w:rFonts w:ascii="Myriad Pro" w:hAnsi="Myriad Pro" w:cs="Arial"/>
          <w:sz w:val="20"/>
          <w:szCs w:val="20"/>
          <w:lang w:val="pl-PL"/>
        </w:rPr>
      </w:pPr>
    </w:p>
    <w:p w:rsidR="00584942" w:rsidRDefault="00584942" w:rsidP="0057088D">
      <w:pPr>
        <w:spacing w:after="0"/>
        <w:rPr>
          <w:rFonts w:ascii="Myriad Pro" w:hAnsi="Myriad Pro" w:cs="Arial"/>
          <w:sz w:val="20"/>
          <w:szCs w:val="20"/>
          <w:lang w:val="pl-PL"/>
        </w:rPr>
      </w:pPr>
    </w:p>
    <w:p w:rsidR="00584942" w:rsidRDefault="00584942" w:rsidP="0057088D">
      <w:pPr>
        <w:spacing w:after="0"/>
        <w:rPr>
          <w:rFonts w:ascii="Myriad Pro" w:hAnsi="Myriad Pro" w:cs="Arial"/>
          <w:sz w:val="20"/>
          <w:szCs w:val="20"/>
          <w:lang w:val="pl-PL"/>
        </w:rPr>
      </w:pPr>
    </w:p>
    <w:p w:rsidR="00584942" w:rsidRDefault="00584942" w:rsidP="0057088D">
      <w:pPr>
        <w:spacing w:after="0"/>
        <w:rPr>
          <w:rFonts w:ascii="Myriad Pro" w:hAnsi="Myriad Pro" w:cs="Arial"/>
          <w:sz w:val="20"/>
          <w:szCs w:val="20"/>
          <w:lang w:val="pl-PL"/>
        </w:rPr>
      </w:pPr>
    </w:p>
    <w:p w:rsidR="00584942" w:rsidRDefault="00584942" w:rsidP="0057088D">
      <w:pPr>
        <w:spacing w:after="0"/>
        <w:rPr>
          <w:rFonts w:ascii="Myriad Pro" w:hAnsi="Myriad Pro" w:cs="Arial"/>
          <w:sz w:val="20"/>
          <w:szCs w:val="20"/>
          <w:lang w:val="pl-PL"/>
        </w:rPr>
      </w:pPr>
    </w:p>
    <w:p w:rsidR="00A7293E" w:rsidRDefault="00A7293E" w:rsidP="0057088D">
      <w:pPr>
        <w:spacing w:after="0"/>
        <w:rPr>
          <w:rFonts w:ascii="Myriad Pro" w:hAnsi="Myriad Pro" w:cs="Arial"/>
          <w:sz w:val="20"/>
          <w:szCs w:val="20"/>
          <w:lang w:val="pl-PL"/>
        </w:rPr>
      </w:pPr>
    </w:p>
    <w:p w:rsidR="00EA10A7" w:rsidRDefault="00EA10A7">
      <w:pPr>
        <w:rPr>
          <w:ins w:id="28" w:author="Jborowski" w:date="2020-09-28T08:22:00Z"/>
          <w:rFonts w:ascii="Myriad Pro" w:hAnsi="Myriad Pro" w:cs="Arial"/>
          <w:sz w:val="20"/>
          <w:szCs w:val="20"/>
          <w:lang w:val="pl-PL"/>
        </w:rPr>
      </w:pPr>
      <w:ins w:id="29" w:author="Jborowski" w:date="2020-09-28T08:22:00Z">
        <w:r>
          <w:rPr>
            <w:rFonts w:ascii="Myriad Pro" w:hAnsi="Myriad Pro" w:cs="Arial"/>
            <w:sz w:val="20"/>
            <w:szCs w:val="20"/>
            <w:lang w:val="pl-PL"/>
          </w:rPr>
          <w:br w:type="page"/>
        </w:r>
      </w:ins>
    </w:p>
    <w:p w:rsidR="00A7293E" w:rsidRDefault="00A7293E" w:rsidP="0057088D">
      <w:pPr>
        <w:spacing w:after="0"/>
        <w:rPr>
          <w:rFonts w:ascii="Myriad Pro" w:hAnsi="Myriad Pro" w:cs="Arial"/>
          <w:sz w:val="20"/>
          <w:szCs w:val="20"/>
          <w:lang w:val="pl-PL"/>
        </w:rPr>
      </w:pPr>
    </w:p>
    <w:p w:rsidR="00A7293E" w:rsidRPr="0067422A" w:rsidRDefault="00A7293E" w:rsidP="0057088D">
      <w:pPr>
        <w:spacing w:after="0"/>
        <w:rPr>
          <w:rFonts w:ascii="Myriad Pro" w:hAnsi="Myriad Pro" w:cs="Arial"/>
          <w:sz w:val="20"/>
          <w:szCs w:val="20"/>
          <w:lang w:val="pl-PL"/>
        </w:rPr>
      </w:pPr>
    </w:p>
    <w:p w:rsidR="00E55097" w:rsidRPr="0067422A" w:rsidRDefault="00E55097" w:rsidP="0057088D">
      <w:pPr>
        <w:spacing w:after="0"/>
        <w:rPr>
          <w:rFonts w:ascii="Myriad Pro" w:hAnsi="Myriad Pro" w:cs="Arial"/>
          <w:sz w:val="20"/>
          <w:szCs w:val="20"/>
          <w:lang w:val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95"/>
        <w:gridCol w:w="2089"/>
        <w:gridCol w:w="8581"/>
        <w:gridCol w:w="3055"/>
      </w:tblGrid>
      <w:tr w:rsidR="000D6F9B" w:rsidRPr="0067422A" w:rsidTr="000155E1">
        <w:trPr>
          <w:tblHeader/>
        </w:trPr>
        <w:tc>
          <w:tcPr>
            <w:tcW w:w="14220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b/>
                <w:sz w:val="20"/>
                <w:szCs w:val="20"/>
                <w:lang w:val="pl-PL"/>
              </w:rPr>
              <w:t xml:space="preserve">Kryteria jakości </w:t>
            </w:r>
          </w:p>
        </w:tc>
      </w:tr>
      <w:tr w:rsidR="000D6F9B" w:rsidRPr="0067422A" w:rsidTr="006D48D0">
        <w:trPr>
          <w:tblHeader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2089" w:type="dxa"/>
            <w:tcBorders>
              <w:bottom w:val="single" w:sz="4" w:space="0" w:color="auto"/>
            </w:tcBorders>
            <w:shd w:val="clear" w:color="auto" w:fill="auto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Nazwa kryterium</w:t>
            </w:r>
          </w:p>
        </w:tc>
        <w:tc>
          <w:tcPr>
            <w:tcW w:w="8581" w:type="dxa"/>
            <w:tcBorders>
              <w:bottom w:val="single" w:sz="4" w:space="0" w:color="auto"/>
            </w:tcBorders>
            <w:shd w:val="clear" w:color="auto" w:fill="auto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Definicja kryterium</w:t>
            </w:r>
          </w:p>
        </w:tc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Opis znaczenia kryterium</w:t>
            </w:r>
          </w:p>
        </w:tc>
      </w:tr>
      <w:tr w:rsidR="000D6F9B" w:rsidRPr="0067422A" w:rsidTr="006D48D0">
        <w:trPr>
          <w:trHeight w:val="453"/>
          <w:tblHeader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2089" w:type="dxa"/>
            <w:tcBorders>
              <w:bottom w:val="single" w:sz="4" w:space="0" w:color="auto"/>
            </w:tcBorders>
            <w:shd w:val="clear" w:color="auto" w:fill="auto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8581" w:type="dxa"/>
            <w:tcBorders>
              <w:bottom w:val="single" w:sz="4" w:space="0" w:color="auto"/>
            </w:tcBorders>
            <w:shd w:val="clear" w:color="auto" w:fill="auto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4</w:t>
            </w:r>
          </w:p>
        </w:tc>
      </w:tr>
      <w:tr w:rsidR="000D6F9B" w:rsidRPr="0067422A" w:rsidTr="006D48D0">
        <w:trPr>
          <w:trHeight w:val="386"/>
        </w:trPr>
        <w:tc>
          <w:tcPr>
            <w:tcW w:w="495" w:type="dxa"/>
            <w:vMerge w:val="restart"/>
            <w:shd w:val="clear" w:color="auto" w:fill="auto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4.1</w:t>
            </w:r>
          </w:p>
        </w:tc>
        <w:tc>
          <w:tcPr>
            <w:tcW w:w="2089" w:type="dxa"/>
            <w:vMerge w:val="restart"/>
            <w:shd w:val="clear" w:color="auto" w:fill="auto"/>
          </w:tcPr>
          <w:p w:rsidR="000D6F9B" w:rsidRPr="0067422A" w:rsidRDefault="000D6F9B" w:rsidP="0057088D">
            <w:pPr>
              <w:spacing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Odpowiedniość / Adekwatność / Trafność </w:t>
            </w:r>
          </w:p>
        </w:tc>
        <w:tc>
          <w:tcPr>
            <w:tcW w:w="8581" w:type="dxa"/>
            <w:shd w:val="clear" w:color="auto" w:fill="auto"/>
          </w:tcPr>
          <w:p w:rsidR="00F843A9" w:rsidRPr="0067422A" w:rsidRDefault="00F843A9" w:rsidP="0057088D">
            <w:pPr>
              <w:spacing w:line="276" w:lineRule="auto"/>
              <w:contextualSpacing/>
              <w:rPr>
                <w:rFonts w:ascii="Myriad Pro" w:eastAsiaTheme="minorHAnsi" w:hAnsi="Myriad Pro" w:cs="Arial"/>
                <w:sz w:val="20"/>
                <w:szCs w:val="20"/>
                <w:u w:val="single"/>
                <w:lang w:val="pl-PL" w:eastAsia="en-US"/>
              </w:rPr>
            </w:pPr>
            <w:r w:rsidRPr="0067422A">
              <w:rPr>
                <w:rFonts w:ascii="Myriad Pro" w:eastAsiaTheme="minorHAnsi" w:hAnsi="Myriad Pro" w:cs="Arial"/>
                <w:sz w:val="20"/>
                <w:szCs w:val="20"/>
                <w:u w:val="single"/>
                <w:lang w:val="pl-PL" w:eastAsia="en-US"/>
              </w:rPr>
              <w:t xml:space="preserve">Wpływ projektu na rozwój gospodarki regionu </w:t>
            </w:r>
          </w:p>
          <w:p w:rsidR="00F843A9" w:rsidRPr="0067422A" w:rsidRDefault="00F843A9" w:rsidP="0057088D">
            <w:pPr>
              <w:spacing w:line="276" w:lineRule="auto"/>
              <w:contextualSpacing/>
              <w:rPr>
                <w:rFonts w:ascii="Myriad Pro" w:eastAsiaTheme="minorHAnsi" w:hAnsi="Myriad Pro" w:cs="Arial"/>
                <w:sz w:val="20"/>
                <w:szCs w:val="20"/>
                <w:lang w:val="pl-PL" w:eastAsia="en-US"/>
              </w:rPr>
            </w:pPr>
          </w:p>
          <w:p w:rsidR="00043CFA" w:rsidRPr="0067422A" w:rsidRDefault="00BF7ECA" w:rsidP="0057088D">
            <w:pPr>
              <w:spacing w:line="276" w:lineRule="auto"/>
              <w:contextualSpacing/>
              <w:rPr>
                <w:rFonts w:ascii="Myriad Pro" w:eastAsiaTheme="minorHAnsi" w:hAnsi="Myriad Pro" w:cs="Arial"/>
                <w:sz w:val="20"/>
                <w:szCs w:val="20"/>
                <w:lang w:val="pl-PL" w:eastAsia="en-US"/>
              </w:rPr>
            </w:pPr>
            <w:r w:rsidRPr="0067422A">
              <w:rPr>
                <w:rFonts w:ascii="Myriad Pro" w:eastAsiaTheme="minorHAnsi" w:hAnsi="Myriad Pro" w:cs="Arial"/>
                <w:sz w:val="20"/>
                <w:szCs w:val="20"/>
                <w:lang w:val="pl-PL" w:eastAsia="en-US"/>
              </w:rPr>
              <w:t xml:space="preserve">Ocenie podlega </w:t>
            </w:r>
            <w:r w:rsidR="0014671A" w:rsidRPr="0067422A">
              <w:rPr>
                <w:rFonts w:ascii="Myriad Pro" w:eastAsiaTheme="minorHAnsi" w:hAnsi="Myriad Pro" w:cs="Arial"/>
                <w:sz w:val="20"/>
                <w:szCs w:val="20"/>
                <w:lang w:val="pl-PL" w:eastAsia="en-US"/>
              </w:rPr>
              <w:t xml:space="preserve">w jakim stopniu projekt </w:t>
            </w:r>
            <w:r w:rsidR="00F843A9" w:rsidRPr="0067422A">
              <w:rPr>
                <w:rFonts w:ascii="Myriad Pro" w:eastAsiaTheme="minorHAnsi" w:hAnsi="Myriad Pro" w:cs="Arial"/>
                <w:sz w:val="20"/>
                <w:szCs w:val="20"/>
                <w:lang w:val="pl-PL" w:eastAsia="en-US"/>
              </w:rPr>
              <w:t>przyczynia się do wzrostu atrakcyjności</w:t>
            </w:r>
            <w:r w:rsidRPr="0067422A">
              <w:rPr>
                <w:rFonts w:ascii="Myriad Pro" w:eastAsiaTheme="minorHAnsi" w:hAnsi="Myriad Pro" w:cs="Arial"/>
                <w:sz w:val="20"/>
                <w:szCs w:val="20"/>
                <w:lang w:val="pl-PL" w:eastAsia="en-US"/>
              </w:rPr>
              <w:t xml:space="preserve"> turystycznej regionu w oparciu o </w:t>
            </w:r>
            <w:r w:rsidR="0014671A" w:rsidRPr="0067422A">
              <w:rPr>
                <w:rFonts w:ascii="Myriad Pro" w:eastAsiaTheme="minorHAnsi" w:hAnsi="Myriad Pro" w:cs="Arial"/>
                <w:sz w:val="20"/>
                <w:szCs w:val="20"/>
                <w:lang w:val="pl-PL" w:eastAsia="en-US"/>
              </w:rPr>
              <w:t>priorytety i wyzwania</w:t>
            </w:r>
            <w:r w:rsidR="00A7293E" w:rsidRPr="00A7293E">
              <w:rPr>
                <w:lang w:val="pl-PL"/>
              </w:rPr>
              <w:t xml:space="preserve"> </w:t>
            </w:r>
            <w:r w:rsidR="00A7293E">
              <w:rPr>
                <w:rFonts w:ascii="Myriad Pro" w:eastAsiaTheme="minorHAnsi" w:hAnsi="Myriad Pro" w:cs="Arial"/>
                <w:sz w:val="20"/>
                <w:szCs w:val="20"/>
                <w:lang w:val="pl-PL" w:eastAsia="en-US"/>
              </w:rPr>
              <w:t xml:space="preserve">wskazane w </w:t>
            </w:r>
            <w:r w:rsidR="00A7293E" w:rsidRPr="00A7293E">
              <w:rPr>
                <w:rFonts w:ascii="Myriad Pro" w:eastAsiaTheme="minorHAnsi" w:hAnsi="Myriad Pro" w:cs="Arial"/>
                <w:sz w:val="20"/>
                <w:szCs w:val="20"/>
                <w:lang w:val="pl-PL" w:eastAsia="en-US"/>
              </w:rPr>
              <w:t xml:space="preserve"> dokumentach </w:t>
            </w:r>
            <w:r w:rsidR="009919F6">
              <w:rPr>
                <w:rFonts w:ascii="Myriad Pro" w:eastAsiaTheme="minorHAnsi" w:hAnsi="Myriad Pro" w:cs="Arial"/>
                <w:sz w:val="20"/>
                <w:szCs w:val="20"/>
                <w:lang w:val="pl-PL" w:eastAsia="en-US"/>
              </w:rPr>
              <w:t xml:space="preserve">strategicznych </w:t>
            </w:r>
            <w:r w:rsidR="00A7293E" w:rsidRPr="00A7293E">
              <w:rPr>
                <w:rFonts w:ascii="Myriad Pro" w:eastAsiaTheme="minorHAnsi" w:hAnsi="Myriad Pro" w:cs="Arial"/>
                <w:sz w:val="20"/>
                <w:szCs w:val="20"/>
                <w:lang w:val="pl-PL" w:eastAsia="en-US"/>
              </w:rPr>
              <w:t>określających koncepcje szlaków turystycznych Pomorza Zachodniego</w:t>
            </w:r>
            <w:r w:rsidR="009919F6">
              <w:rPr>
                <w:rFonts w:ascii="Myriad Pro" w:eastAsiaTheme="minorHAnsi" w:hAnsi="Myriad Pro" w:cs="Arial"/>
                <w:sz w:val="20"/>
                <w:szCs w:val="20"/>
                <w:lang w:val="pl-PL" w:eastAsia="en-US"/>
              </w:rPr>
              <w:t xml:space="preserve"> tj</w:t>
            </w:r>
            <w:r w:rsidR="004D2CE6">
              <w:rPr>
                <w:rFonts w:ascii="Myriad Pro" w:eastAsiaTheme="minorHAnsi" w:hAnsi="Myriad Pro" w:cs="Arial"/>
                <w:sz w:val="20"/>
                <w:szCs w:val="20"/>
                <w:lang w:val="pl-PL" w:eastAsia="en-US"/>
              </w:rPr>
              <w:t>.</w:t>
            </w:r>
            <w:r w:rsidR="00043CFA" w:rsidRPr="0067422A">
              <w:rPr>
                <w:rFonts w:ascii="Myriad Pro" w:eastAsiaTheme="minorHAnsi" w:hAnsi="Myriad Pro" w:cs="Arial"/>
                <w:sz w:val="20"/>
                <w:szCs w:val="20"/>
                <w:lang w:val="pl-PL" w:eastAsia="en-US"/>
              </w:rPr>
              <w:t>:</w:t>
            </w:r>
          </w:p>
          <w:p w:rsidR="00A7293E" w:rsidRPr="004D2CE6" w:rsidRDefault="00C6042D" w:rsidP="004D2CE6">
            <w:pPr>
              <w:pStyle w:val="Akapitzlist"/>
              <w:numPr>
                <w:ilvl w:val="0"/>
                <w:numId w:val="21"/>
              </w:numPr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Theme="minorHAnsi" w:hAnsi="Myriad Pro" w:cs="Arial"/>
                <w:sz w:val="20"/>
                <w:szCs w:val="20"/>
                <w:lang w:val="pl-PL" w:eastAsia="en-US"/>
              </w:rPr>
              <w:t xml:space="preserve">określone w </w:t>
            </w:r>
            <w:r w:rsidR="0014671A" w:rsidRPr="0067422A">
              <w:rPr>
                <w:rFonts w:ascii="Myriad Pro" w:eastAsiaTheme="minorHAnsi" w:hAnsi="Myriad Pro" w:cs="Arial"/>
                <w:sz w:val="20"/>
                <w:szCs w:val="20"/>
                <w:lang w:val="pl-PL" w:eastAsia="en-US"/>
              </w:rPr>
              <w:t xml:space="preserve">dokumencie </w:t>
            </w:r>
            <w:r w:rsidR="00BF7ECA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strategicznym „Polityka Samorządu Województwa Zachodniopomorskiego w sektorze turystyki”</w:t>
            </w:r>
            <w:r w:rsidR="00E310E5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,</w:t>
            </w:r>
          </w:p>
          <w:p w:rsidR="0014671A" w:rsidRPr="00974F8A" w:rsidRDefault="00F860BC" w:rsidP="00CB073A">
            <w:pPr>
              <w:pStyle w:val="Akapitzlist"/>
              <w:numPr>
                <w:ilvl w:val="0"/>
                <w:numId w:val="21"/>
              </w:numPr>
              <w:rPr>
                <w:ins w:id="30" w:author="Norbert Baran" w:date="2020-10-19T10:26:00Z"/>
                <w:rFonts w:ascii="Myriad Pro" w:eastAsiaTheme="minorHAnsi" w:hAnsi="Myriad Pro" w:cs="Arial"/>
                <w:sz w:val="20"/>
                <w:szCs w:val="20"/>
                <w:lang w:val="pl-PL" w:eastAsia="en-US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K</w:t>
            </w:r>
            <w:r w:rsidR="008B3749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oncepcji</w:t>
            </w:r>
            <w:r w:rsidR="00F843A9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rozwoju i komercjalizacji zachodniopomorskich szlaków kulturowych wraz z programem ich wdrażania, zarządzania i promocji” przyjęta Uchwałą Zarządu WZ NR 64/16 z dnia 21 stycznia 2016 r.;</w:t>
            </w:r>
          </w:p>
          <w:p w:rsidR="00974F8A" w:rsidRPr="0067422A" w:rsidDel="00974F8A" w:rsidRDefault="00974F8A" w:rsidP="00CB073A">
            <w:pPr>
              <w:pStyle w:val="Akapitzlist"/>
              <w:numPr>
                <w:ilvl w:val="0"/>
                <w:numId w:val="21"/>
              </w:numPr>
              <w:rPr>
                <w:del w:id="31" w:author="Norbert Baran" w:date="2020-10-19T10:26:00Z"/>
                <w:rFonts w:ascii="Myriad Pro" w:eastAsiaTheme="minorHAnsi" w:hAnsi="Myriad Pro" w:cs="Arial"/>
                <w:sz w:val="20"/>
                <w:szCs w:val="20"/>
                <w:lang w:val="pl-PL" w:eastAsia="en-US"/>
              </w:rPr>
            </w:pPr>
          </w:p>
          <w:p w:rsidR="00877D3D" w:rsidRPr="00974F8A" w:rsidRDefault="00F860BC" w:rsidP="005526B6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974F8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dotyczące k</w:t>
            </w:r>
            <w:r w:rsidR="009E09BA" w:rsidRPr="00974F8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orytarzy tras</w:t>
            </w:r>
            <w:r w:rsidR="00CD309D" w:rsidRPr="00974F8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="009E09BA" w:rsidRPr="00974F8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nr II, V, VIII, IX, X, XI</w:t>
            </w:r>
            <w:r w:rsidR="00CD309D" w:rsidRPr="00974F8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Pr="00974F8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określonych w</w:t>
            </w:r>
            <w:r w:rsidR="00CD309D" w:rsidRPr="00974F8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Pr="00974F8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”K</w:t>
            </w:r>
            <w:r w:rsidR="008B3749" w:rsidRPr="00974F8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oncepcji</w:t>
            </w:r>
            <w:r w:rsidR="00F843A9" w:rsidRPr="00974F8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sieci tras rowerowych Pomorza Zachodniego”</w:t>
            </w:r>
            <w:r w:rsidRPr="00974F8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z dnia 1 grudnia 2015 r.</w:t>
            </w:r>
            <w:r w:rsidR="001F4D81" w:rsidRPr="00974F8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z późniejszymi zmianami</w:t>
            </w:r>
            <w:r w:rsidR="006D48D0" w:rsidRPr="00974F8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.</w:t>
            </w:r>
          </w:p>
          <w:p w:rsidR="0009635D" w:rsidRPr="0067422A" w:rsidRDefault="0009635D" w:rsidP="0057088D">
            <w:pPr>
              <w:tabs>
                <w:tab w:val="left" w:pos="1204"/>
              </w:tabs>
              <w:spacing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 w:eastAsia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 w:eastAsia="pl-PL"/>
              </w:rPr>
              <w:t>Punkty przyznawane są w skali od 1 do 5 przy czym liczba przyznanych punktów oznacza, że projekt spełnia kryterium w stopniu:</w:t>
            </w:r>
          </w:p>
          <w:p w:rsidR="0009635D" w:rsidRPr="0067422A" w:rsidRDefault="0009635D" w:rsidP="0057088D">
            <w:pPr>
              <w:pStyle w:val="Akapitzlist"/>
              <w:numPr>
                <w:ilvl w:val="0"/>
                <w:numId w:val="9"/>
              </w:numPr>
              <w:tabs>
                <w:tab w:val="left" w:pos="1204"/>
              </w:tabs>
              <w:spacing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 w:eastAsia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 w:eastAsia="pl-PL"/>
              </w:rPr>
              <w:t>niskim</w:t>
            </w:r>
            <w:r w:rsidR="00B0651C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0D6A7F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 w:eastAsia="pl-PL"/>
              </w:rPr>
              <w:t xml:space="preserve">– </w:t>
            </w:r>
            <w:r w:rsidR="000D6A7F"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 w:eastAsia="pl-PL"/>
              </w:rPr>
              <w:t>1 pkt</w:t>
            </w:r>
          </w:p>
          <w:p w:rsidR="0009635D" w:rsidRPr="0067422A" w:rsidRDefault="0009635D" w:rsidP="0057088D">
            <w:pPr>
              <w:pStyle w:val="Akapitzlist"/>
              <w:numPr>
                <w:ilvl w:val="0"/>
                <w:numId w:val="9"/>
              </w:numPr>
              <w:tabs>
                <w:tab w:val="left" w:pos="1204"/>
              </w:tabs>
              <w:spacing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 w:eastAsia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 w:eastAsia="pl-PL"/>
              </w:rPr>
              <w:t>przeciętnym</w:t>
            </w:r>
            <w:r w:rsidR="000D6A7F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 w:eastAsia="pl-PL"/>
              </w:rPr>
              <w:t xml:space="preserve"> – </w:t>
            </w:r>
            <w:r w:rsidR="000D6A7F"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 w:eastAsia="pl-PL"/>
              </w:rPr>
              <w:t>2 pkt.</w:t>
            </w:r>
          </w:p>
          <w:p w:rsidR="0009635D" w:rsidRPr="0067422A" w:rsidRDefault="0009635D" w:rsidP="0057088D">
            <w:pPr>
              <w:pStyle w:val="Akapitzlist"/>
              <w:numPr>
                <w:ilvl w:val="0"/>
                <w:numId w:val="9"/>
              </w:numPr>
              <w:tabs>
                <w:tab w:val="left" w:pos="1204"/>
              </w:tabs>
              <w:spacing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 w:eastAsia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 w:eastAsia="pl-PL"/>
              </w:rPr>
              <w:t>dobrym</w:t>
            </w:r>
            <w:r w:rsidR="000D6A7F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 w:eastAsia="pl-PL"/>
              </w:rPr>
              <w:t xml:space="preserve"> – </w:t>
            </w:r>
            <w:r w:rsidR="000D6A7F"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 w:eastAsia="pl-PL"/>
              </w:rPr>
              <w:t>3 pkt.</w:t>
            </w:r>
          </w:p>
          <w:p w:rsidR="0009635D" w:rsidRPr="0067422A" w:rsidRDefault="0009635D" w:rsidP="0057088D">
            <w:pPr>
              <w:pStyle w:val="Akapitzlist"/>
              <w:numPr>
                <w:ilvl w:val="0"/>
                <w:numId w:val="9"/>
              </w:numPr>
              <w:tabs>
                <w:tab w:val="left" w:pos="1204"/>
              </w:tabs>
              <w:spacing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 w:eastAsia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 w:eastAsia="pl-PL"/>
              </w:rPr>
              <w:t>bardzo dobrym</w:t>
            </w:r>
            <w:r w:rsidR="000D6A7F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 w:eastAsia="pl-PL"/>
              </w:rPr>
              <w:t xml:space="preserve"> – </w:t>
            </w:r>
            <w:r w:rsidR="000D6A7F"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 w:eastAsia="pl-PL"/>
              </w:rPr>
              <w:t>4 pkt.</w:t>
            </w:r>
          </w:p>
          <w:p w:rsidR="008B3749" w:rsidRPr="0067422A" w:rsidRDefault="0009635D" w:rsidP="0057088D">
            <w:pPr>
              <w:pStyle w:val="Akapitzlist"/>
              <w:numPr>
                <w:ilvl w:val="0"/>
                <w:numId w:val="9"/>
              </w:numPr>
              <w:tabs>
                <w:tab w:val="left" w:pos="1204"/>
              </w:tabs>
              <w:spacing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 w:eastAsia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 w:eastAsia="pl-PL"/>
              </w:rPr>
              <w:t>doskonałym</w:t>
            </w:r>
            <w:r w:rsidR="000D6A7F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 w:eastAsia="pl-PL"/>
              </w:rPr>
              <w:t xml:space="preserve"> – </w:t>
            </w:r>
            <w:r w:rsidR="000D6A7F"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 w:eastAsia="pl-PL"/>
              </w:rPr>
              <w:t>5 pkt.</w:t>
            </w:r>
          </w:p>
          <w:p w:rsidR="00043CFA" w:rsidRPr="0067422A" w:rsidRDefault="00BD42C3" w:rsidP="0057088D">
            <w:pPr>
              <w:spacing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p</w:t>
            </w:r>
            <w:r w:rsidR="0009635D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rzy </w:t>
            </w:r>
            <w:r w:rsidR="00043CFA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czym:</w:t>
            </w:r>
          </w:p>
          <w:p w:rsidR="00B0651C" w:rsidRPr="0067422A" w:rsidRDefault="00043CFA" w:rsidP="0057088D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4</w:t>
            </w:r>
            <w:r w:rsidR="001D3764"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 xml:space="preserve">  </w:t>
            </w:r>
            <w:r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punkty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="00F47EBF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może otrzymać wyłącznie projekt, w którym Wnioskodawca wykaże, że projekt </w:t>
            </w:r>
            <w:r w:rsidR="00381F48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rzeczywiście </w:t>
            </w:r>
            <w:r w:rsidR="00F47EBF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przyczynia się do wzrostu atrakcyjności </w:t>
            </w:r>
            <w:r w:rsidRPr="0067422A">
              <w:rPr>
                <w:rFonts w:ascii="Myriad Pro" w:hAnsi="Myriad Pro" w:cs="Arial"/>
                <w:b/>
                <w:sz w:val="20"/>
                <w:szCs w:val="20"/>
                <w:lang w:val="pl-PL"/>
              </w:rPr>
              <w:t>jednego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  <w:r w:rsidR="00F47EBF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konkretnego, wskazanego przez Wnioskodawcę we wniosku o dofinansowanie</w:t>
            </w:r>
            <w:r w:rsidR="008B044E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  <w:r w:rsidR="00897682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szlaku </w:t>
            </w:r>
            <w:r w:rsidR="00F47EBF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określonego w dokumentach wymienionych w pkt</w:t>
            </w:r>
            <w:r w:rsidR="000D6A7F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.</w:t>
            </w:r>
            <w:r w:rsidR="00F47EBF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2</w:t>
            </w:r>
            <w:r w:rsidR="00992C8E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- </w:t>
            </w:r>
            <w:r w:rsidR="00E978F4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3 </w:t>
            </w:r>
            <w:r w:rsidR="00F47EBF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niniejszego </w:t>
            </w:r>
            <w:proofErr w:type="spellStart"/>
            <w:r w:rsidR="00F47EBF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podkryterium</w:t>
            </w:r>
            <w:proofErr w:type="spellEnd"/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;</w:t>
            </w:r>
          </w:p>
          <w:p w:rsidR="000F675C" w:rsidRPr="0067422A" w:rsidRDefault="00043CFA" w:rsidP="004D2CE6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5 punktów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może otrzymać wyłącznie projekt, w którym Wnioskodawca wykaże, że projekt </w:t>
            </w:r>
            <w:r w:rsidR="00381F48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rzeczywiście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przyczynia się do wzrostu atrakcyjności </w:t>
            </w:r>
            <w:r w:rsidRPr="0067422A">
              <w:rPr>
                <w:rFonts w:ascii="Myriad Pro" w:hAnsi="Myriad Pro" w:cs="Arial"/>
                <w:b/>
                <w:sz w:val="20"/>
                <w:szCs w:val="20"/>
                <w:lang w:val="pl-PL"/>
              </w:rPr>
              <w:t>co najmniej dwóch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konkretnych, wskazanych przez Wnioskodawcę we wniosku o dofinansowanie</w:t>
            </w:r>
            <w:r w:rsidR="008B044E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szlaków</w:t>
            </w:r>
            <w:r w:rsidR="008B044E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 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określonych w dokumentach wymienionych w pkt 2</w:t>
            </w:r>
            <w:r w:rsidR="00992C8E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-</w:t>
            </w:r>
            <w:r w:rsidR="00E978F4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3 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niniejszego </w:t>
            </w:r>
            <w:proofErr w:type="spellStart"/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podkryterium</w:t>
            </w:r>
            <w:proofErr w:type="spellEnd"/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;</w:t>
            </w:r>
          </w:p>
        </w:tc>
        <w:tc>
          <w:tcPr>
            <w:tcW w:w="3055" w:type="dxa"/>
            <w:shd w:val="clear" w:color="auto" w:fill="auto"/>
          </w:tcPr>
          <w:p w:rsidR="00321EBA" w:rsidRPr="0067422A" w:rsidRDefault="00A03984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Z</w:t>
            </w:r>
            <w:r w:rsidR="001D7F01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akres punktów </w:t>
            </w:r>
            <w:del w:id="32" w:author="klasecka" w:date="2020-10-16T11:44:00Z">
              <w:r w:rsidR="009B290F" w:rsidDel="008A0501">
                <w:rPr>
                  <w:rFonts w:ascii="Myriad Pro" w:hAnsi="Myriad Pro" w:cs="Arial"/>
                  <w:sz w:val="20"/>
                  <w:szCs w:val="20"/>
                  <w:lang w:val="pl-PL"/>
                </w:rPr>
                <w:delText>0/</w:delText>
              </w:r>
            </w:del>
            <w:r w:rsidR="001D7F01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1/2/3/4/5/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waga </w:t>
            </w:r>
            <w:r w:rsidR="00043CFA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2</w:t>
            </w:r>
          </w:p>
        </w:tc>
      </w:tr>
      <w:tr w:rsidR="00E310E5" w:rsidRPr="00517227" w:rsidTr="006D48D0">
        <w:trPr>
          <w:trHeight w:val="825"/>
        </w:trPr>
        <w:tc>
          <w:tcPr>
            <w:tcW w:w="495" w:type="dxa"/>
            <w:vMerge/>
            <w:shd w:val="clear" w:color="auto" w:fill="auto"/>
          </w:tcPr>
          <w:p w:rsidR="00E310E5" w:rsidRPr="0067422A" w:rsidRDefault="00E310E5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E310E5" w:rsidRPr="0067422A" w:rsidRDefault="00E310E5" w:rsidP="0057088D">
            <w:pPr>
              <w:spacing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581" w:type="dxa"/>
            <w:shd w:val="clear" w:color="auto" w:fill="auto"/>
          </w:tcPr>
          <w:p w:rsidR="00E310E5" w:rsidRPr="0067422A" w:rsidRDefault="002D1FAB" w:rsidP="0057088D">
            <w:pPr>
              <w:tabs>
                <w:tab w:val="left" w:pos="1204"/>
              </w:tabs>
              <w:spacing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u w:val="single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u w:val="single"/>
                <w:lang w:val="pl-PL"/>
              </w:rPr>
              <w:t xml:space="preserve">Utworzenie </w:t>
            </w:r>
            <w:r w:rsidR="00E310E5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u w:val="single"/>
                <w:lang w:val="pl-PL"/>
              </w:rPr>
              <w:t>produktu turystycznego</w:t>
            </w:r>
            <w:r w:rsidR="0020179D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u w:val="single"/>
                <w:lang w:val="pl-PL"/>
              </w:rPr>
              <w:t>/</w:t>
            </w:r>
            <w:r w:rsidR="00DE4478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u w:val="single"/>
                <w:lang w:val="pl-PL"/>
              </w:rPr>
              <w:t>atrakcji turystycznej</w:t>
            </w:r>
          </w:p>
          <w:p w:rsidR="00E310E5" w:rsidRPr="0067422A" w:rsidRDefault="00E310E5" w:rsidP="0057088D">
            <w:pPr>
              <w:tabs>
                <w:tab w:val="left" w:pos="1204"/>
              </w:tabs>
              <w:spacing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u w:val="single"/>
                <w:lang w:val="pl-PL"/>
              </w:rPr>
            </w:pPr>
          </w:p>
          <w:p w:rsidR="00EA288E" w:rsidRPr="0067422A" w:rsidRDefault="00E310E5" w:rsidP="000547F7">
            <w:pPr>
              <w:tabs>
                <w:tab w:val="left" w:pos="1204"/>
              </w:tabs>
              <w:spacing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Punkty przyznawane są </w:t>
            </w:r>
            <w:r w:rsidR="009C56B3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jeśli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: </w:t>
            </w:r>
          </w:p>
          <w:p w:rsidR="00EA288E" w:rsidRPr="0067422A" w:rsidRDefault="00E310E5" w:rsidP="00992C8E">
            <w:pPr>
              <w:pStyle w:val="Akapitzlist"/>
              <w:numPr>
                <w:ilvl w:val="0"/>
                <w:numId w:val="15"/>
              </w:numPr>
              <w:spacing w:line="276" w:lineRule="auto"/>
              <w:ind w:left="393" w:hanging="393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p</w:t>
            </w:r>
            <w:r w:rsidR="00373817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rojekt dotyczy bezpośrednio 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tzn. </w:t>
            </w:r>
            <w:r w:rsidR="00373817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polega na utworzeniu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produktu tury</w:t>
            </w:r>
            <w:r w:rsidR="00EA288E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stycznego/atrakcji turystycznej</w:t>
            </w:r>
            <w:r w:rsidR="002D1FAB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(zgodnie z poniższymi definicjami)</w:t>
            </w:r>
            <w:r w:rsidR="00373817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, który będzie miał/która bę</w:t>
            </w:r>
            <w:r w:rsidR="008B3749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dzie miała charakter unikatowy</w:t>
            </w:r>
            <w:r w:rsidR="00EA288E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:</w:t>
            </w:r>
          </w:p>
          <w:p w:rsidR="00F5110D" w:rsidRPr="0067422A" w:rsidRDefault="008B3749" w:rsidP="00992C8E">
            <w:pPr>
              <w:pStyle w:val="Akapitzlist"/>
              <w:numPr>
                <w:ilvl w:val="0"/>
                <w:numId w:val="9"/>
              </w:numPr>
              <w:tabs>
                <w:tab w:val="left" w:pos="1204"/>
              </w:tabs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w skali europejskiej</w:t>
            </w:r>
            <w:r w:rsidR="00F5110D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– </w:t>
            </w:r>
            <w:r w:rsidR="00724FC5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3</w:t>
            </w:r>
            <w:r w:rsidR="00F5110D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 xml:space="preserve"> pkt</w:t>
            </w:r>
            <w:r w:rsidR="00992C8E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.</w:t>
            </w:r>
          </w:p>
          <w:p w:rsidR="008B3749" w:rsidRPr="0067422A" w:rsidRDefault="008B3749" w:rsidP="00992C8E">
            <w:pPr>
              <w:pStyle w:val="Akapitzlist"/>
              <w:numPr>
                <w:ilvl w:val="0"/>
                <w:numId w:val="9"/>
              </w:numPr>
              <w:tabs>
                <w:tab w:val="left" w:pos="1204"/>
              </w:tabs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w skali kraju </w:t>
            </w:r>
            <w:r w:rsidR="003C7E1B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– </w:t>
            </w:r>
            <w:r w:rsidR="00724FC5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2</w:t>
            </w:r>
            <w:r w:rsidR="003C7E1B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 xml:space="preserve"> pkt</w:t>
            </w:r>
            <w:r w:rsidR="00992C8E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.</w:t>
            </w:r>
          </w:p>
          <w:p w:rsidR="00E310E5" w:rsidRPr="0067422A" w:rsidRDefault="00373817" w:rsidP="00992C8E">
            <w:pPr>
              <w:pStyle w:val="Akapitzlist"/>
              <w:numPr>
                <w:ilvl w:val="0"/>
                <w:numId w:val="9"/>
              </w:numPr>
              <w:tabs>
                <w:tab w:val="left" w:pos="1204"/>
              </w:tabs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na terenie województwa</w:t>
            </w:r>
            <w:r w:rsidR="00992C8E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–</w:t>
            </w:r>
            <w:r w:rsidR="00E310E5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</w:t>
            </w:r>
            <w:r w:rsidR="00724FC5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1</w:t>
            </w:r>
            <w:r w:rsidR="00F5110D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 xml:space="preserve"> </w:t>
            </w:r>
            <w:r w:rsidR="00E310E5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pkt</w:t>
            </w:r>
            <w:r w:rsidR="00992C8E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.</w:t>
            </w:r>
          </w:p>
          <w:p w:rsidR="008B3749" w:rsidRPr="0067422A" w:rsidRDefault="008B3749" w:rsidP="00992C8E">
            <w:pPr>
              <w:pStyle w:val="Akapitzlist"/>
              <w:numPr>
                <w:ilvl w:val="0"/>
                <w:numId w:val="15"/>
              </w:numPr>
              <w:ind w:left="393" w:hanging="393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u w:val="single"/>
                <w:lang w:val="pl-PL" w:eastAsia="pl-PL"/>
              </w:rPr>
              <w:t xml:space="preserve">projekt  współtworzy/jest elementem turystycznego produktu sieciowego 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  <w:t xml:space="preserve">(tj. gotowej do sprzedaży, </w:t>
            </w:r>
            <w:proofErr w:type="spellStart"/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  <w:t>spakietyzowanej</w:t>
            </w:r>
            <w:proofErr w:type="spellEnd"/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  <w:t xml:space="preserve"> oferty opartej o grupę </w:t>
            </w:r>
            <w:r w:rsidR="009E09BA" w:rsidRPr="0067422A"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  <w:t>atrakcji turystycznych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  <w:t xml:space="preserve">, funkcjonujących jako jedna spójna koncepcja, posiadająca wspólny wyróżnik (markę) produktu) – </w:t>
            </w:r>
            <w:r w:rsidR="00724FC5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 w:eastAsia="pl-PL"/>
              </w:rPr>
              <w:t>2</w:t>
            </w:r>
            <w:r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 w:eastAsia="pl-PL"/>
              </w:rPr>
              <w:t xml:space="preserve"> pkt.</w:t>
            </w:r>
          </w:p>
          <w:p w:rsidR="008B3749" w:rsidRPr="0067422A" w:rsidRDefault="008B3749" w:rsidP="008B3749">
            <w:pPr>
              <w:spacing w:line="276" w:lineRule="auto"/>
              <w:contextualSpacing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</w:p>
          <w:p w:rsidR="008B3749" w:rsidRPr="0067422A" w:rsidRDefault="00992C8E" w:rsidP="00992C8E">
            <w:pPr>
              <w:pStyle w:val="Akapitzlist"/>
              <w:numPr>
                <w:ilvl w:val="0"/>
                <w:numId w:val="15"/>
              </w:numPr>
              <w:ind w:left="393" w:hanging="393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p</w:t>
            </w:r>
            <w:r w:rsidR="008B3749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rojekt niespełniający ww. warunków – </w:t>
            </w:r>
            <w:r w:rsidR="008B3749" w:rsidRPr="009B290F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0 pkt</w:t>
            </w:r>
            <w:r w:rsidR="008B3749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.</w:t>
            </w:r>
            <w:r w:rsidR="003C7E1B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:rsidR="008B3749" w:rsidRPr="0067422A" w:rsidRDefault="008B3749" w:rsidP="001D3764">
            <w:pPr>
              <w:spacing w:line="276" w:lineRule="auto"/>
              <w:ind w:left="360"/>
              <w:contextualSpacing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</w:p>
          <w:p w:rsidR="009E09BA" w:rsidRPr="0067422A" w:rsidRDefault="009E09BA" w:rsidP="009E09BA">
            <w:pPr>
              <w:tabs>
                <w:tab w:val="left" w:pos="1204"/>
              </w:tabs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Atrakcja turystyczna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- warunki naturalne, walory antropogeniczne (tj. zabytki, muzea, miejsca historyczne, elementy kultury lokalnej itp.) lub inne obiekty, które ze względu na unikatowe/ wyróżniające cechy stanowią przedmiot zainteresowania i cel podróży turystów. Każda atrakcja turystyczna musi być zidentyfikowana i oznaczona np. w postaci tablicy informacyjnej, opisie w przewodniku turystycznym lub w inny sposób  umożlwiający jej znalezienie przez potencjalnego turystę. </w:t>
            </w:r>
          </w:p>
          <w:p w:rsidR="009E09BA" w:rsidRPr="0067422A" w:rsidRDefault="009E09BA" w:rsidP="000009D5">
            <w:pPr>
              <w:rPr>
                <w:rFonts w:ascii="Myriad Pro" w:eastAsia="Times New Roman" w:hAnsi="Myriad Pro" w:cs="Arial"/>
                <w:b/>
                <w:sz w:val="20"/>
                <w:szCs w:val="20"/>
                <w:lang w:val="pl-PL" w:eastAsia="pl-PL"/>
              </w:rPr>
            </w:pPr>
          </w:p>
          <w:p w:rsidR="000009D5" w:rsidRPr="0067422A" w:rsidRDefault="000009D5" w:rsidP="000009D5">
            <w:pPr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</w:pPr>
            <w:r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 w:eastAsia="pl-PL"/>
              </w:rPr>
              <w:t>Produkt turystyczny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  <w:t xml:space="preserve">  – gotowa do sprzedaży </w:t>
            </w:r>
            <w:proofErr w:type="spellStart"/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spakietyzowana</w:t>
            </w:r>
            <w:proofErr w:type="spellEnd"/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  <w:t xml:space="preserve"> oferta 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w zakresie turystyki 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  <w:t xml:space="preserve">składająca się z usług/towarów ściśle związanych z atrakcją turystyczną (zdefiniowaną </w:t>
            </w:r>
            <w:r w:rsidR="009E09BA" w:rsidRPr="0067422A"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  <w:t>powyżej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 w:eastAsia="pl-PL"/>
              </w:rPr>
              <w:t>).</w:t>
            </w:r>
          </w:p>
          <w:p w:rsidR="002D1FAB" w:rsidRPr="0067422A" w:rsidRDefault="002D1FAB" w:rsidP="00992C8E">
            <w:pPr>
              <w:contextualSpacing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055" w:type="dxa"/>
            <w:shd w:val="clear" w:color="auto" w:fill="auto"/>
          </w:tcPr>
          <w:p w:rsidR="00E310E5" w:rsidRPr="0067422A" w:rsidRDefault="00E310E5" w:rsidP="0057088D">
            <w:pPr>
              <w:tabs>
                <w:tab w:val="left" w:pos="1204"/>
              </w:tabs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Zakres punktów 0/</w:t>
            </w:r>
            <w:r w:rsidR="000009D5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1/</w:t>
            </w:r>
            <w:r w:rsidR="00373817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2</w:t>
            </w:r>
            <w:r w:rsidR="003C7E1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/3</w:t>
            </w:r>
            <w:r w:rsidR="00373817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/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4/</w:t>
            </w:r>
            <w:r w:rsidR="000009D5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5</w:t>
            </w:r>
          </w:p>
          <w:p w:rsidR="00E310E5" w:rsidRPr="0067422A" w:rsidRDefault="00E310E5" w:rsidP="0057088D">
            <w:pPr>
              <w:tabs>
                <w:tab w:val="left" w:pos="1204"/>
              </w:tabs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E310E5" w:rsidRPr="0067422A" w:rsidRDefault="00E310E5" w:rsidP="00EE525B">
            <w:pPr>
              <w:tabs>
                <w:tab w:val="left" w:pos="1204"/>
              </w:tabs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waga </w:t>
            </w:r>
            <w:r w:rsidR="00EE525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2</w:t>
            </w:r>
          </w:p>
          <w:p w:rsidR="005E2A6E" w:rsidRPr="0067422A" w:rsidRDefault="005E2A6E" w:rsidP="00EE525B">
            <w:pPr>
              <w:tabs>
                <w:tab w:val="left" w:pos="1204"/>
              </w:tabs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5E2A6E" w:rsidRPr="0067422A" w:rsidRDefault="005E2A6E" w:rsidP="005E2A6E">
            <w:pPr>
              <w:tabs>
                <w:tab w:val="left" w:pos="1204"/>
              </w:tabs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Calibri" w:hAnsi="Myriad Pro" w:cs="Arial"/>
                <w:sz w:val="20"/>
                <w:szCs w:val="20"/>
                <w:lang w:val="pl-PL"/>
              </w:rPr>
              <w:t xml:space="preserve">Kryterium ma charakter rozstrzygający, tzn. w przypadku uzyskania przez projekty w wyniku przeprowadzenia oceny, jednakowej liczby punktów, o ich kolejności na liście rankingowej przesądza wyższa liczba punktów uzyskana w Kryterium 4.1 Odpowiedniość / Adekwatność / Trafność, </w:t>
            </w:r>
            <w:proofErr w:type="spellStart"/>
            <w:r w:rsidRPr="0067422A">
              <w:rPr>
                <w:rFonts w:ascii="Myriad Pro" w:eastAsia="Calibri" w:hAnsi="Myriad Pro" w:cs="Arial"/>
                <w:sz w:val="20"/>
                <w:szCs w:val="20"/>
                <w:lang w:val="pl-PL"/>
              </w:rPr>
              <w:t>podkryterium</w:t>
            </w:r>
            <w:proofErr w:type="spellEnd"/>
            <w:r w:rsidRPr="0067422A">
              <w:rPr>
                <w:rFonts w:ascii="Myriad Pro" w:eastAsia="Calibri" w:hAnsi="Myriad Pro" w:cs="Arial"/>
                <w:sz w:val="20"/>
                <w:szCs w:val="20"/>
                <w:lang w:val="pl-PL"/>
              </w:rPr>
              <w:t xml:space="preserve"> Utworzenie produktu turystycznego/atrakcji turystycznej. W przypadku kiedy w ramach oceny ww. </w:t>
            </w:r>
            <w:proofErr w:type="spellStart"/>
            <w:r w:rsidRPr="0067422A">
              <w:rPr>
                <w:rFonts w:ascii="Myriad Pro" w:eastAsia="Calibri" w:hAnsi="Myriad Pro" w:cs="Arial"/>
                <w:sz w:val="20"/>
                <w:szCs w:val="20"/>
                <w:lang w:val="pl-PL"/>
              </w:rPr>
              <w:t>podkryterium</w:t>
            </w:r>
            <w:proofErr w:type="spellEnd"/>
            <w:r w:rsidRPr="0067422A">
              <w:rPr>
                <w:rFonts w:ascii="Myriad Pro" w:eastAsia="Calibri" w:hAnsi="Myriad Pro" w:cs="Arial"/>
                <w:sz w:val="20"/>
                <w:szCs w:val="20"/>
                <w:lang w:val="pl-PL"/>
              </w:rPr>
              <w:t xml:space="preserve"> projekty będą nadal posiadały jednakową liczbę punktów, zostaną sklasyfikowane według kolejności wpływu do IZ RPO WZ pisemnego wniosku o przyznanie pomocy.</w:t>
            </w:r>
          </w:p>
        </w:tc>
      </w:tr>
      <w:tr w:rsidR="000D6F9B" w:rsidRPr="0067422A" w:rsidTr="006D48D0">
        <w:tc>
          <w:tcPr>
            <w:tcW w:w="495" w:type="dxa"/>
            <w:vMerge/>
            <w:shd w:val="clear" w:color="auto" w:fill="auto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0D6F9B" w:rsidRPr="0067422A" w:rsidRDefault="000D6F9B" w:rsidP="0057088D">
            <w:pPr>
              <w:spacing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581" w:type="dxa"/>
            <w:shd w:val="clear" w:color="auto" w:fill="auto"/>
          </w:tcPr>
          <w:p w:rsidR="00284A47" w:rsidRPr="00284A47" w:rsidRDefault="00284A47" w:rsidP="00284A47">
            <w:pPr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284A47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Komplementarność projektu</w:t>
            </w:r>
          </w:p>
          <w:p w:rsidR="00284A47" w:rsidRPr="00284A47" w:rsidRDefault="00284A47" w:rsidP="00284A47">
            <w:pPr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284A47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Punkty przyznawane są za stopień komplementarności projektu:</w:t>
            </w:r>
          </w:p>
          <w:p w:rsidR="002A34BD" w:rsidRPr="001643BD" w:rsidRDefault="00284A47" w:rsidP="001643BD">
            <w:pPr>
              <w:pStyle w:val="Akapitzlist"/>
              <w:numPr>
                <w:ilvl w:val="0"/>
                <w:numId w:val="36"/>
              </w:numPr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</w:pPr>
            <w:r w:rsidRPr="001643BD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względem innych projektów realizowanych przez przedsiębiorstwo lub jego kooperantów, tzn. czy realizacja projektu w sposób znaczący i bezpośredni uzupełnia efekty innego projektu – </w:t>
            </w:r>
            <w:r w:rsidRPr="001643BD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do 3 pkt</w:t>
            </w:r>
          </w:p>
          <w:p w:rsidR="00284A47" w:rsidRPr="001643BD" w:rsidRDefault="00284A47" w:rsidP="001643BD">
            <w:pPr>
              <w:pStyle w:val="Akapitzlist"/>
              <w:numPr>
                <w:ilvl w:val="0"/>
                <w:numId w:val="36"/>
              </w:numPr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1643BD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względem działań zrealizowanych w ciągu 24 miesięcy przed dniem złożenia wniosku o dofinansowanie bądź aktualnie podejmowanych przez samorządy lokalne na danym terenie w obszarze dostępności terenów inwestycyjnych, rynku pracy, edukacji (w tym szkolnictwa </w:t>
            </w:r>
            <w:r w:rsidRPr="001643BD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lastRenderedPageBreak/>
              <w:t xml:space="preserve">zawodowego), dostępności komunikacyjnej  –   </w:t>
            </w:r>
            <w:r w:rsidR="00305972" w:rsidRPr="001643BD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 xml:space="preserve">do </w:t>
            </w:r>
            <w:r w:rsidRPr="001643BD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2 pkt</w:t>
            </w:r>
            <w:r w:rsidR="008A0501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.</w:t>
            </w:r>
          </w:p>
          <w:p w:rsidR="001643BD" w:rsidRPr="001643BD" w:rsidRDefault="001643BD" w:rsidP="001643BD">
            <w:pPr>
              <w:pStyle w:val="Akapitzlist"/>
              <w:ind w:left="360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</w:p>
          <w:p w:rsidR="002A34BD" w:rsidRDefault="00EA10AA" w:rsidP="006B072A">
            <w:pPr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</w:pPr>
            <w:r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- projekt nie wykazujący komplementarności w ww. zakresie</w:t>
            </w:r>
            <w:r w:rsidR="006B07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="006B072A" w:rsidRPr="006B07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 xml:space="preserve">– </w:t>
            </w:r>
            <w:r w:rsidR="000830A8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 w:rsidR="006B072A" w:rsidRPr="006B07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0</w:t>
            </w:r>
            <w:r w:rsidR="006B07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Pr="00EA10A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pkt</w:t>
            </w:r>
          </w:p>
          <w:p w:rsidR="001643BD" w:rsidRPr="00284A47" w:rsidRDefault="001643BD" w:rsidP="006B072A">
            <w:pPr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055" w:type="dxa"/>
            <w:shd w:val="clear" w:color="auto" w:fill="auto"/>
          </w:tcPr>
          <w:p w:rsidR="00321EBA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Skala punktów 0</w:t>
            </w:r>
            <w:r w:rsidR="00E310E5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/2/3/</w:t>
            </w:r>
            <w:r w:rsidR="008D6B25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5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;</w:t>
            </w:r>
          </w:p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waga 1</w:t>
            </w:r>
          </w:p>
        </w:tc>
      </w:tr>
      <w:tr w:rsidR="000D6F9B" w:rsidRPr="0067422A" w:rsidTr="006D48D0">
        <w:tc>
          <w:tcPr>
            <w:tcW w:w="49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D6F9B" w:rsidRPr="0067422A" w:rsidRDefault="000D6F9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D6F9B" w:rsidRPr="0067422A" w:rsidRDefault="000D6F9B" w:rsidP="0057088D">
            <w:pPr>
              <w:spacing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581" w:type="dxa"/>
            <w:tcBorders>
              <w:bottom w:val="single" w:sz="4" w:space="0" w:color="auto"/>
            </w:tcBorders>
            <w:shd w:val="clear" w:color="auto" w:fill="auto"/>
          </w:tcPr>
          <w:p w:rsidR="00433125" w:rsidRPr="0067422A" w:rsidRDefault="000D6F9B" w:rsidP="0057088D">
            <w:pPr>
              <w:tabs>
                <w:tab w:val="left" w:pos="1204"/>
              </w:tabs>
              <w:spacing w:line="276" w:lineRule="auto"/>
              <w:rPr>
                <w:rFonts w:ascii="Myriad Pro" w:hAnsi="Myriad Pro" w:cs="Arial"/>
                <w:sz w:val="20"/>
                <w:szCs w:val="20"/>
                <w:u w:val="single"/>
                <w:lang w:val="pl-PL"/>
              </w:rPr>
            </w:pPr>
            <w:r w:rsidRPr="00944CA6">
              <w:rPr>
                <w:rFonts w:ascii="Myriad Pro" w:hAnsi="Myriad Pro" w:cs="Arial"/>
                <w:sz w:val="20"/>
                <w:szCs w:val="20"/>
                <w:u w:val="single"/>
                <w:lang w:val="pl-PL"/>
              </w:rPr>
              <w:t>Gotowość do realizacji projektu</w:t>
            </w:r>
          </w:p>
          <w:p w:rsidR="00433125" w:rsidRPr="0067422A" w:rsidRDefault="00433125" w:rsidP="0057088D">
            <w:pPr>
              <w:tabs>
                <w:tab w:val="left" w:pos="1204"/>
              </w:tabs>
              <w:spacing w:line="276" w:lineRule="auto"/>
              <w:rPr>
                <w:rFonts w:ascii="Myriad Pro" w:hAnsi="Myriad Pro" w:cs="Arial"/>
                <w:sz w:val="20"/>
                <w:szCs w:val="20"/>
                <w:u w:val="single"/>
                <w:lang w:val="pl-PL"/>
              </w:rPr>
            </w:pPr>
          </w:p>
          <w:p w:rsidR="00235C32" w:rsidRPr="0067422A" w:rsidRDefault="000D6F9B" w:rsidP="0057088D">
            <w:pPr>
              <w:tabs>
                <w:tab w:val="left" w:pos="1204"/>
              </w:tabs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Punkty przyznawane są za posiadanie wymaganych pozwoleń, decyzji, których uzyskanie wynika z procedur prawa budowlanego </w:t>
            </w:r>
            <w:r w:rsidR="00733FAA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oraz posiadanie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wymaganych koncesji</w:t>
            </w:r>
            <w:r w:rsidR="00B44CD3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, pozwoleń</w:t>
            </w:r>
            <w:r w:rsidR="003A659A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:</w:t>
            </w:r>
          </w:p>
          <w:p w:rsidR="00B44CD3" w:rsidRPr="0067422A" w:rsidRDefault="00B44CD3" w:rsidP="0057088D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projekt nie wymaga </w:t>
            </w:r>
            <w:r w:rsidR="009C56B3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uzyskania ww. dokumentów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– </w:t>
            </w:r>
            <w:r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1</w:t>
            </w:r>
            <w:r w:rsidR="0096429B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0</w:t>
            </w:r>
            <w:r w:rsidR="00177EAD"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pkt</w:t>
            </w:r>
            <w:r w:rsidR="003B28D9"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.</w:t>
            </w:r>
            <w:del w:id="33" w:author="klasecka" w:date="2020-10-16T11:45:00Z">
              <w:r w:rsidR="003A564E" w:rsidRPr="0067422A" w:rsidDel="008A0501">
                <w:rPr>
                  <w:rFonts w:ascii="Myriad Pro" w:eastAsia="Times New Roman" w:hAnsi="Myriad Pro" w:cs="Arial"/>
                  <w:b/>
                  <w:color w:val="000000"/>
                  <w:sz w:val="20"/>
                  <w:szCs w:val="20"/>
                  <w:lang w:val="pl-PL"/>
                </w:rPr>
                <w:delText xml:space="preserve"> </w:delText>
              </w:r>
            </w:del>
            <w:r w:rsidR="00F70070"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br/>
            </w:r>
            <w:r w:rsidR="003A564E"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lub</w:t>
            </w:r>
          </w:p>
          <w:p w:rsidR="00B44CD3" w:rsidRPr="0067422A" w:rsidRDefault="00B44CD3" w:rsidP="0057088D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wnioskodawca</w:t>
            </w:r>
            <w:r w:rsidR="008B044E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 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posiada komplet dokumentów</w:t>
            </w:r>
            <w:r w:rsidR="008B044E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 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– </w:t>
            </w:r>
            <w:r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1</w:t>
            </w:r>
            <w:r w:rsidR="0096429B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 xml:space="preserve">0 </w:t>
            </w:r>
            <w:r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pkt</w:t>
            </w:r>
            <w:r w:rsidR="003B28D9"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.</w:t>
            </w:r>
          </w:p>
          <w:p w:rsidR="00B44CD3" w:rsidRPr="0016284C" w:rsidRDefault="00B44CD3" w:rsidP="0057088D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wnioskodawca </w:t>
            </w:r>
            <w:r w:rsidR="009C56B3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nie posiada ww. dokumentów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– </w:t>
            </w:r>
            <w:r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0 pkt</w:t>
            </w:r>
            <w:r w:rsidR="003B28D9"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.</w:t>
            </w:r>
          </w:p>
          <w:p w:rsidR="0016284C" w:rsidRPr="0067422A" w:rsidRDefault="0016284C" w:rsidP="0057088D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9B290F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projekt zakłada zakup nieruchomości</w:t>
            </w:r>
            <w:r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 xml:space="preserve"> – </w:t>
            </w:r>
            <w:r w:rsidR="00AB57E9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0 pkt.</w:t>
            </w:r>
          </w:p>
          <w:p w:rsidR="0016284C" w:rsidRPr="0067422A" w:rsidRDefault="0016284C" w:rsidP="0016284C">
            <w:pPr>
              <w:tabs>
                <w:tab w:val="left" w:pos="1204"/>
              </w:tabs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:rsidR="00B44CD3" w:rsidRPr="0067422A" w:rsidRDefault="00B44CD3" w:rsidP="0057088D">
            <w:pPr>
              <w:tabs>
                <w:tab w:val="left" w:pos="1204"/>
              </w:tabs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Zakres punktów 0/1</w:t>
            </w:r>
            <w:r w:rsidR="0096429B">
              <w:rPr>
                <w:rFonts w:ascii="Myriad Pro" w:hAnsi="Myriad Pro" w:cs="Arial"/>
                <w:sz w:val="20"/>
                <w:szCs w:val="20"/>
                <w:lang w:val="pl-PL"/>
              </w:rPr>
              <w:t>0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;</w:t>
            </w:r>
          </w:p>
          <w:p w:rsidR="000D6F9B" w:rsidRPr="0067422A" w:rsidRDefault="008A0501" w:rsidP="005523E5">
            <w:pPr>
              <w:tabs>
                <w:tab w:val="left" w:pos="1204"/>
              </w:tabs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>
              <w:rPr>
                <w:rFonts w:ascii="Myriad Pro" w:hAnsi="Myriad Pro" w:cs="Arial"/>
                <w:sz w:val="20"/>
                <w:szCs w:val="20"/>
                <w:lang w:val="pl-PL"/>
              </w:rPr>
              <w:t>w</w:t>
            </w:r>
            <w:r w:rsidR="000D6F9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aga</w:t>
            </w:r>
            <w:r w:rsidR="00F37605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  <w:r w:rsidR="0096429B">
              <w:rPr>
                <w:rFonts w:ascii="Myriad Pro" w:hAnsi="Myriad Pro" w:cs="Arial"/>
                <w:sz w:val="20"/>
                <w:szCs w:val="20"/>
                <w:lang w:val="pl-PL"/>
              </w:rPr>
              <w:t>1</w:t>
            </w:r>
          </w:p>
        </w:tc>
      </w:tr>
      <w:tr w:rsidR="00235C32" w:rsidRPr="00517227" w:rsidTr="000155E1">
        <w:tc>
          <w:tcPr>
            <w:tcW w:w="495" w:type="dxa"/>
            <w:vMerge w:val="restart"/>
            <w:shd w:val="clear" w:color="auto" w:fill="auto"/>
          </w:tcPr>
          <w:p w:rsidR="00235C32" w:rsidRPr="0067422A" w:rsidRDefault="00235C32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4.2</w:t>
            </w:r>
          </w:p>
        </w:tc>
        <w:tc>
          <w:tcPr>
            <w:tcW w:w="2089" w:type="dxa"/>
            <w:vMerge w:val="restart"/>
            <w:shd w:val="clear" w:color="auto" w:fill="auto"/>
          </w:tcPr>
          <w:p w:rsidR="00235C32" w:rsidRPr="0067422A" w:rsidRDefault="00235C32" w:rsidP="0057088D">
            <w:pPr>
              <w:spacing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Skuteczność</w:t>
            </w:r>
          </w:p>
        </w:tc>
        <w:tc>
          <w:tcPr>
            <w:tcW w:w="11636" w:type="dxa"/>
            <w:gridSpan w:val="2"/>
            <w:shd w:val="clear" w:color="auto" w:fill="auto"/>
          </w:tcPr>
          <w:p w:rsidR="00235C32" w:rsidRPr="0067422A" w:rsidRDefault="00235C32" w:rsidP="0057088D">
            <w:pPr>
              <w:tabs>
                <w:tab w:val="left" w:pos="1204"/>
              </w:tabs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Kryterium punktuje stopnień, w jakim projekt przyczyni się do osiągnięcia celów szczegółowych i ogólnych programu w podziale na poniższe aspekty.</w:t>
            </w:r>
          </w:p>
        </w:tc>
      </w:tr>
      <w:tr w:rsidR="00235C32" w:rsidRPr="0067422A" w:rsidTr="00F25E2E">
        <w:trPr>
          <w:trHeight w:val="830"/>
        </w:trPr>
        <w:tc>
          <w:tcPr>
            <w:tcW w:w="495" w:type="dxa"/>
            <w:vMerge/>
            <w:shd w:val="clear" w:color="auto" w:fill="auto"/>
          </w:tcPr>
          <w:p w:rsidR="00235C32" w:rsidRPr="0067422A" w:rsidRDefault="00235C32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235C32" w:rsidRPr="0067422A" w:rsidRDefault="00235C32" w:rsidP="0057088D">
            <w:pPr>
              <w:spacing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581" w:type="dxa"/>
            <w:shd w:val="clear" w:color="auto" w:fill="auto"/>
          </w:tcPr>
          <w:p w:rsidR="009C56B3" w:rsidRPr="0067422A" w:rsidRDefault="00235C32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u w:val="single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u w:val="single"/>
                <w:lang w:val="pl-PL"/>
              </w:rPr>
              <w:t>Konkurencyjność Wnioskodawcy</w:t>
            </w:r>
          </w:p>
          <w:p w:rsidR="00235C32" w:rsidRPr="0067422A" w:rsidRDefault="00235C32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Punkty przyznawane są za stopień w jakim projekt wpłynie na poprawę pozycji konkurencyjnej wnioskodawcy, co najmniej na poziomie:</w:t>
            </w:r>
          </w:p>
          <w:p w:rsidR="000B6D90" w:rsidRPr="001643BD" w:rsidRDefault="000B6D90" w:rsidP="0057088D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</w:pPr>
            <w:r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ponadregionalny</w:t>
            </w:r>
            <w:r w:rsidR="005D5EC0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m</w:t>
            </w:r>
            <w:r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– </w:t>
            </w:r>
            <w:r w:rsidRPr="001643BD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2 pkt</w:t>
            </w:r>
            <w:r w:rsidR="008A0501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.</w:t>
            </w:r>
            <w:r w:rsidRPr="001643BD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 w:rsidR="001643BD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lub</w:t>
            </w:r>
          </w:p>
          <w:p w:rsidR="001643BD" w:rsidRPr="001643BD" w:rsidRDefault="005D6B24" w:rsidP="001643BD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krajowym </w:t>
            </w:r>
            <w:r w:rsidR="00235C32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–</w:t>
            </w:r>
            <w:r w:rsidR="008B044E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 </w:t>
            </w:r>
            <w:r w:rsidR="00235C32"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3 pkt</w:t>
            </w:r>
            <w:r w:rsidR="008A0501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.</w:t>
            </w:r>
            <w:r w:rsidR="001643BD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 xml:space="preserve"> lub</w:t>
            </w:r>
          </w:p>
          <w:p w:rsidR="00235C32" w:rsidRPr="0067422A" w:rsidRDefault="003C7E1B" w:rsidP="0057088D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europejskim</w:t>
            </w:r>
            <w:r w:rsidR="00235C32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–</w:t>
            </w:r>
            <w:r w:rsidR="008B044E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 </w:t>
            </w:r>
            <w:r w:rsidR="00301EC0"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 xml:space="preserve">do </w:t>
            </w:r>
            <w:r w:rsidR="001643BD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5 pkt</w:t>
            </w:r>
            <w:r w:rsidR="008A0501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.</w:t>
            </w:r>
          </w:p>
          <w:p w:rsidR="008764DD" w:rsidRPr="0067422A" w:rsidRDefault="008764DD" w:rsidP="0057088D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projekt nie</w:t>
            </w:r>
            <w:r w:rsidR="009C56B3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spełnia ww. warunków – </w:t>
            </w:r>
            <w:r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0 pkt</w:t>
            </w:r>
          </w:p>
          <w:p w:rsidR="00235C32" w:rsidRPr="0067422A" w:rsidRDefault="00235C32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624331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Uwzględnić należy m.in. wykazanie konkurencyjności względem podobnych rozwiązań na rynku, możliwości budowania przewagi konkurencyjnej trwałej w czasie, wykazane zapotrzebowanie rynkowe na rezultaty projektu, zdefiniowany rynek docelowy, opłacalność realizacji projektu (szacowany wynik finansowy, racjonalność, korzyści).</w:t>
            </w:r>
          </w:p>
          <w:p w:rsidR="00944CA6" w:rsidRPr="0067422A" w:rsidRDefault="00944CA6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3055" w:type="dxa"/>
            <w:shd w:val="clear" w:color="auto" w:fill="auto"/>
          </w:tcPr>
          <w:p w:rsidR="001643BD" w:rsidRDefault="00032680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zakres </w:t>
            </w:r>
            <w:r w:rsidR="009B290F">
              <w:rPr>
                <w:rFonts w:ascii="Myriad Pro" w:hAnsi="Myriad Pro" w:cs="Arial"/>
                <w:sz w:val="20"/>
                <w:szCs w:val="20"/>
                <w:lang w:val="pl-PL"/>
              </w:rPr>
              <w:t>punktów 0/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2/3/</w:t>
            </w:r>
            <w:r w:rsidR="009B290F">
              <w:rPr>
                <w:rFonts w:ascii="Myriad Pro" w:hAnsi="Myriad Pro" w:cs="Arial"/>
                <w:sz w:val="20"/>
                <w:szCs w:val="20"/>
                <w:lang w:val="pl-PL"/>
              </w:rPr>
              <w:t>4/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5; </w:t>
            </w:r>
          </w:p>
          <w:p w:rsidR="00032680" w:rsidRPr="0067422A" w:rsidRDefault="00032680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waga 3</w:t>
            </w:r>
          </w:p>
          <w:p w:rsidR="00235C32" w:rsidRPr="0067422A" w:rsidRDefault="00235C32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</w:tr>
      <w:tr w:rsidR="00746C22" w:rsidRPr="0067422A" w:rsidTr="00F25E2E">
        <w:tc>
          <w:tcPr>
            <w:tcW w:w="495" w:type="dxa"/>
            <w:shd w:val="clear" w:color="auto" w:fill="auto"/>
          </w:tcPr>
          <w:p w:rsidR="00746C22" w:rsidRPr="0067422A" w:rsidRDefault="00746C22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shd w:val="clear" w:color="auto" w:fill="auto"/>
          </w:tcPr>
          <w:p w:rsidR="00746C22" w:rsidRPr="0067422A" w:rsidRDefault="00746C22" w:rsidP="0057088D">
            <w:pPr>
              <w:spacing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581" w:type="dxa"/>
            <w:tcBorders>
              <w:bottom w:val="single" w:sz="4" w:space="0" w:color="auto"/>
            </w:tcBorders>
            <w:shd w:val="clear" w:color="auto" w:fill="auto"/>
          </w:tcPr>
          <w:p w:rsidR="00DC43A2" w:rsidRPr="0067422A" w:rsidRDefault="00746C22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u w:val="single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u w:val="single"/>
                <w:lang w:val="pl-PL"/>
              </w:rPr>
              <w:t>Wdrażanie technologii informacyjnych i komunikacyjnych</w:t>
            </w:r>
          </w:p>
          <w:p w:rsidR="00746C22" w:rsidRPr="0067422A" w:rsidRDefault="00746C22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u w:val="single"/>
                <w:lang w:val="pl-PL"/>
              </w:rPr>
            </w:pPr>
          </w:p>
          <w:p w:rsidR="00624331" w:rsidRPr="0067422A" w:rsidRDefault="00624331" w:rsidP="0057088D">
            <w:pPr>
              <w:tabs>
                <w:tab w:val="left" w:pos="1204"/>
              </w:tabs>
              <w:spacing w:line="276" w:lineRule="auto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lastRenderedPageBreak/>
              <w:t xml:space="preserve">Punkty przyznawane są jeśli: </w:t>
            </w:r>
          </w:p>
          <w:p w:rsidR="00746C22" w:rsidRPr="0067422A" w:rsidRDefault="00624331" w:rsidP="0057088D">
            <w:pPr>
              <w:pStyle w:val="Akapitzlist"/>
              <w:numPr>
                <w:ilvl w:val="0"/>
                <w:numId w:val="6"/>
              </w:numPr>
              <w:ind w:left="319" w:hanging="283"/>
              <w:rPr>
                <w:rFonts w:ascii="Myriad Pro" w:hAnsi="Myriad Pro" w:cs="Arial"/>
                <w:sz w:val="20"/>
                <w:szCs w:val="20"/>
                <w:u w:val="single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</w:t>
            </w:r>
            <w:r w:rsidR="0053618E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  <w:r w:rsidR="00746C22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wyniku realizacji projektu Wnioskodawca wprowadzi przynajmniej 1 proces biznesowy realizowany za pomocą rozwiązań TIK lub przynajmniej 1 proces biznesowy prowadzony dotychczas przez Wnioskodawcę zostanie zoptymalizowany dzięki rozwiązaniom TIK</w:t>
            </w:r>
            <w:r w:rsidR="0053618E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– </w:t>
            </w:r>
            <w:r w:rsidR="00606226" w:rsidRPr="0067422A">
              <w:rPr>
                <w:rFonts w:ascii="Myriad Pro" w:hAnsi="Myriad Pro" w:cs="Arial"/>
                <w:b/>
                <w:sz w:val="20"/>
                <w:szCs w:val="20"/>
                <w:lang w:val="pl-PL"/>
              </w:rPr>
              <w:t>3</w:t>
            </w:r>
            <w:r w:rsidR="0053618E" w:rsidRPr="0067422A">
              <w:rPr>
                <w:rFonts w:ascii="Myriad Pro" w:hAnsi="Myriad Pro" w:cs="Arial"/>
                <w:b/>
                <w:sz w:val="20"/>
                <w:szCs w:val="20"/>
                <w:lang w:val="pl-PL"/>
              </w:rPr>
              <w:t xml:space="preserve"> pkt</w:t>
            </w:r>
            <w:r w:rsidR="003B28D9" w:rsidRPr="0067422A">
              <w:rPr>
                <w:rFonts w:ascii="Myriad Pro" w:hAnsi="Myriad Pro" w:cs="Arial"/>
                <w:b/>
                <w:sz w:val="20"/>
                <w:szCs w:val="20"/>
                <w:lang w:val="pl-PL"/>
              </w:rPr>
              <w:t>.</w:t>
            </w:r>
          </w:p>
          <w:p w:rsidR="00624331" w:rsidRPr="0067422A" w:rsidRDefault="00624331" w:rsidP="0057088D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projekt nie spełnia ww. warunków – </w:t>
            </w:r>
            <w:r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0 pkt.</w:t>
            </w:r>
          </w:p>
          <w:p w:rsidR="006D48D0" w:rsidRPr="0067422A" w:rsidDel="00802DF3" w:rsidRDefault="006D48D0" w:rsidP="006D48D0">
            <w:pPr>
              <w:pStyle w:val="Akapitzlist"/>
              <w:spacing w:line="276" w:lineRule="auto"/>
              <w:ind w:left="319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:rsidR="00321EBA" w:rsidRPr="0067422A" w:rsidRDefault="00F30626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 xml:space="preserve">Zakres </w:t>
            </w:r>
            <w:r w:rsidR="00893C8D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punktów </w:t>
            </w:r>
            <w:r w:rsidR="00746C22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0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/</w:t>
            </w:r>
            <w:r w:rsidR="002D0197">
              <w:rPr>
                <w:rFonts w:ascii="Myriad Pro" w:hAnsi="Myriad Pro" w:cs="Arial"/>
                <w:sz w:val="20"/>
                <w:szCs w:val="20"/>
                <w:lang w:val="pl-PL"/>
              </w:rPr>
              <w:t>3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;</w:t>
            </w:r>
            <w:r w:rsidR="00746C22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</w:p>
          <w:p w:rsidR="00746C22" w:rsidRPr="0067422A" w:rsidRDefault="00746C22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waga </w:t>
            </w:r>
            <w:r w:rsidR="0053618E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1</w:t>
            </w:r>
          </w:p>
        </w:tc>
      </w:tr>
      <w:tr w:rsidR="00746C22" w:rsidRPr="00517227" w:rsidTr="000155E1">
        <w:tc>
          <w:tcPr>
            <w:tcW w:w="495" w:type="dxa"/>
            <w:vMerge w:val="restart"/>
            <w:shd w:val="clear" w:color="auto" w:fill="auto"/>
          </w:tcPr>
          <w:p w:rsidR="00746C22" w:rsidRPr="0067422A" w:rsidRDefault="00746C22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4.3</w:t>
            </w:r>
          </w:p>
        </w:tc>
        <w:tc>
          <w:tcPr>
            <w:tcW w:w="2089" w:type="dxa"/>
            <w:vMerge w:val="restart"/>
            <w:shd w:val="clear" w:color="auto" w:fill="auto"/>
          </w:tcPr>
          <w:p w:rsidR="00746C22" w:rsidRPr="0067422A" w:rsidRDefault="00746C22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Efektywność </w:t>
            </w:r>
          </w:p>
        </w:tc>
        <w:tc>
          <w:tcPr>
            <w:tcW w:w="11636" w:type="dxa"/>
            <w:gridSpan w:val="2"/>
            <w:shd w:val="clear" w:color="auto" w:fill="auto"/>
          </w:tcPr>
          <w:p w:rsidR="00746C22" w:rsidRPr="0067422A" w:rsidRDefault="00DC43A2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Punkty przyznawane są za to jak</w:t>
            </w:r>
            <w:r w:rsidR="00746C22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zasoby projektu zostaną przetworzone w bezpośrednie produkty i rezultaty w podziale na poniższe aspekty</w:t>
            </w:r>
            <w:r w:rsidR="0065640F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:</w:t>
            </w:r>
            <w:r w:rsidR="00746C22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</w:p>
        </w:tc>
      </w:tr>
      <w:tr w:rsidR="008764DD" w:rsidRPr="0067422A" w:rsidTr="00F25E2E">
        <w:trPr>
          <w:trHeight w:val="416"/>
        </w:trPr>
        <w:tc>
          <w:tcPr>
            <w:tcW w:w="495" w:type="dxa"/>
            <w:vMerge/>
            <w:shd w:val="clear" w:color="auto" w:fill="auto"/>
          </w:tcPr>
          <w:p w:rsidR="008764DD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8764DD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8581" w:type="dxa"/>
            <w:shd w:val="clear" w:color="auto" w:fill="auto"/>
          </w:tcPr>
          <w:p w:rsidR="00DC43A2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u w:val="single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u w:val="single"/>
                <w:lang w:val="pl-PL"/>
              </w:rPr>
              <w:t>Efektywność dofinansowania</w:t>
            </w:r>
          </w:p>
          <w:p w:rsidR="008764DD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u w:val="single"/>
                <w:lang w:val="pl-PL"/>
              </w:rPr>
            </w:pPr>
          </w:p>
          <w:p w:rsidR="003C7E1B" w:rsidRPr="0067422A" w:rsidRDefault="003C7E1B" w:rsidP="003C7E1B">
            <w:pPr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W związku z dążeniem do </w:t>
            </w:r>
            <w:r w:rsidR="009E60C2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stymulowania rozwoju jak największej liczby podmiotów gospodarczych działających w 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branży turystycznej </w:t>
            </w:r>
            <w:r w:rsidR="00AA5201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p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unkty przyznawane są w </w:t>
            </w:r>
            <w:r w:rsidR="00FE301C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zależności</w:t>
            </w:r>
            <w:r w:rsidR="00AA5201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="00FE301C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od kwoty dofinansowania </w:t>
            </w:r>
            <w:r w:rsidR="00AA5201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o jaką ubiega się Wnioskodawca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:</w:t>
            </w:r>
          </w:p>
          <w:p w:rsidR="003C7E1B" w:rsidRPr="0067422A" w:rsidRDefault="003C7E1B" w:rsidP="009E60C2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dofinansowani</w:t>
            </w:r>
            <w:r w:rsidR="00AA5201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e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mniejsz</w:t>
            </w:r>
            <w:r w:rsidR="00AA5201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e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lub równ</w:t>
            </w:r>
            <w:r w:rsidR="00AA5201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e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="0016284C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1</w:t>
            </w:r>
            <w:r w:rsidR="0016284C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="00C124ED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mln  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zł –</w:t>
            </w:r>
            <w:r w:rsidR="00036B9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="00634BF6" w:rsidRPr="00EA10A7">
              <w:rPr>
                <w:rFonts w:ascii="Myriad Pro" w:eastAsia="Times New Roman" w:hAnsi="Myriad Pro" w:cs="Arial"/>
                <w:b/>
                <w:color w:val="000000"/>
                <w:szCs w:val="20"/>
                <w:lang w:val="pl-PL"/>
              </w:rPr>
              <w:t>5</w:t>
            </w:r>
            <w:r w:rsidRPr="00EA10A7">
              <w:rPr>
                <w:rFonts w:ascii="Myriad Pro" w:eastAsia="Times New Roman" w:hAnsi="Myriad Pro" w:cs="Arial"/>
                <w:b/>
                <w:color w:val="000000"/>
                <w:szCs w:val="20"/>
                <w:lang w:val="pl-PL"/>
              </w:rPr>
              <w:t xml:space="preserve"> </w:t>
            </w:r>
            <w:r w:rsidR="00C124ED"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 xml:space="preserve"> pkt</w:t>
            </w:r>
            <w:r w:rsidR="00AA5201"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.</w:t>
            </w:r>
          </w:p>
          <w:p w:rsidR="0016284C" w:rsidRPr="0016284C" w:rsidRDefault="003C7E1B" w:rsidP="0016284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dofinansowani</w:t>
            </w:r>
            <w:r w:rsidR="00516289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e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="00FE301C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od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="0016284C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1</w:t>
            </w:r>
            <w:r w:rsidR="0016284C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mln</w:t>
            </w:r>
            <w:r w:rsidR="00C124ED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do </w:t>
            </w:r>
            <w:r w:rsidR="0016284C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2</w:t>
            </w:r>
            <w:r w:rsidR="0016284C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="00C124ED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mln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zł </w:t>
            </w:r>
            <w:r w:rsidR="00AA5201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–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="00634BF6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4</w:t>
            </w:r>
            <w:r w:rsidR="00634BF6"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 xml:space="preserve">  </w:t>
            </w:r>
            <w:r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pkt</w:t>
            </w:r>
            <w:r w:rsidR="00FE301C"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.</w:t>
            </w:r>
          </w:p>
          <w:p w:rsidR="0016284C" w:rsidRPr="0016284C" w:rsidRDefault="0016284C" w:rsidP="0016284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dofinansowanie od 2  mln do 3  mln zł – </w:t>
            </w:r>
            <w:r w:rsidRPr="0016284C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2  pkt</w:t>
            </w:r>
            <w:r w:rsidR="008A0501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.</w:t>
            </w:r>
          </w:p>
          <w:p w:rsidR="003C7E1B" w:rsidRDefault="003C7E1B" w:rsidP="009E60C2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dofinansowani</w:t>
            </w:r>
            <w:r w:rsidR="00AA5201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e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powyżej 3 mln</w:t>
            </w:r>
            <w:r w:rsidR="0016284C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do  3,5 mln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zł </w:t>
            </w:r>
            <w:r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 xml:space="preserve">– </w:t>
            </w:r>
            <w:r w:rsidR="00C124ED"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1</w:t>
            </w:r>
            <w:r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 xml:space="preserve"> pkt</w:t>
            </w:r>
          </w:p>
          <w:p w:rsidR="00622472" w:rsidRPr="0067422A" w:rsidRDefault="00622472" w:rsidP="009E60C2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dofinansowanie powyżej 3,5 mln zł do 4 mln zł </w:t>
            </w:r>
            <w:r w:rsidRPr="00622472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 xml:space="preserve">– </w:t>
            </w:r>
            <w:r w:rsidR="0096429B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 w:rsidRPr="00622472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0 pkt</w:t>
            </w:r>
            <w:r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.</w:t>
            </w:r>
          </w:p>
          <w:p w:rsidR="008764DD" w:rsidRPr="0067422A" w:rsidRDefault="008764DD" w:rsidP="003C7E1B">
            <w:pPr>
              <w:pStyle w:val="Akapitzlist"/>
              <w:spacing w:line="276" w:lineRule="auto"/>
              <w:ind w:left="319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055" w:type="dxa"/>
            <w:shd w:val="clear" w:color="auto" w:fill="auto"/>
          </w:tcPr>
          <w:p w:rsidR="008764DD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Skala punktów </w:t>
            </w:r>
            <w:r w:rsidR="00622472">
              <w:rPr>
                <w:rFonts w:ascii="Myriad Pro" w:hAnsi="Myriad Pro" w:cs="Arial"/>
                <w:sz w:val="20"/>
                <w:szCs w:val="20"/>
                <w:lang w:val="pl-PL"/>
              </w:rPr>
              <w:t>0/</w:t>
            </w:r>
            <w:r w:rsidR="00F30626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1/2</w:t>
            </w:r>
            <w:r w:rsidR="00F25E2E">
              <w:rPr>
                <w:rFonts w:ascii="Myriad Pro" w:hAnsi="Myriad Pro" w:cs="Arial"/>
                <w:sz w:val="20"/>
                <w:szCs w:val="20"/>
                <w:lang w:val="pl-PL"/>
              </w:rPr>
              <w:t>/</w:t>
            </w:r>
            <w:r w:rsidR="00C124ED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4</w:t>
            </w:r>
            <w:r w:rsidR="00634BF6">
              <w:rPr>
                <w:rFonts w:ascii="Myriad Pro" w:hAnsi="Myriad Pro" w:cs="Arial"/>
                <w:sz w:val="20"/>
                <w:szCs w:val="20"/>
                <w:lang w:val="pl-PL"/>
              </w:rPr>
              <w:t>/5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; </w:t>
            </w:r>
          </w:p>
          <w:p w:rsidR="008764DD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waga 1</w:t>
            </w:r>
          </w:p>
        </w:tc>
      </w:tr>
      <w:tr w:rsidR="008764DD" w:rsidRPr="0067422A" w:rsidTr="00F25E2E"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8764DD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tcBorders>
              <w:bottom w:val="single" w:sz="4" w:space="0" w:color="auto"/>
            </w:tcBorders>
            <w:shd w:val="clear" w:color="auto" w:fill="auto"/>
          </w:tcPr>
          <w:p w:rsidR="008764DD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8581" w:type="dxa"/>
            <w:tcBorders>
              <w:bottom w:val="single" w:sz="4" w:space="0" w:color="auto"/>
            </w:tcBorders>
            <w:shd w:val="clear" w:color="auto" w:fill="auto"/>
          </w:tcPr>
          <w:p w:rsidR="008764DD" w:rsidRPr="0067422A" w:rsidRDefault="008764DD" w:rsidP="0057088D">
            <w:pPr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u w:val="single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u w:val="single"/>
                <w:lang w:val="pl-PL"/>
              </w:rPr>
              <w:t>Innowacyjność projektu</w:t>
            </w:r>
          </w:p>
          <w:p w:rsidR="00DC43A2" w:rsidRPr="0067422A" w:rsidRDefault="00DC43A2" w:rsidP="0057088D">
            <w:pPr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u w:val="single"/>
                <w:lang w:val="pl-PL"/>
              </w:rPr>
            </w:pPr>
          </w:p>
          <w:p w:rsidR="008764DD" w:rsidRPr="0067422A" w:rsidRDefault="008764DD" w:rsidP="0057088D">
            <w:pPr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Punkty przyznawane są za stopnień, w jakim projekt wiąże się z wprowadzeniem innowacji produktowej bądź procesowej</w:t>
            </w:r>
            <w:r w:rsidR="00654F31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, zgodnie z następującą punktacją:</w:t>
            </w:r>
          </w:p>
          <w:p w:rsidR="008764DD" w:rsidRPr="0067422A" w:rsidRDefault="008764DD" w:rsidP="0057088D">
            <w:pPr>
              <w:numPr>
                <w:ilvl w:val="0"/>
                <w:numId w:val="11"/>
              </w:numPr>
              <w:contextualSpacing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W wyniku realizacji projektu zostanie wprowadzona innowacja produktowa</w:t>
            </w:r>
            <w:r w:rsidR="005D3E8B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,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tzn. projekt zakłada wprowadzenie produktu (lub usługi) charakteryzującego się nowością</w:t>
            </w:r>
            <w:r w:rsidR="008B044E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 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- w kontekście posiadanych przez niego nowych cech, funkcjonalności - w porównaniu do produktów dostępnych na docelowym rynku:</w:t>
            </w:r>
          </w:p>
          <w:p w:rsidR="008764DD" w:rsidRPr="0067422A" w:rsidRDefault="00E924D8" w:rsidP="0057088D">
            <w:pPr>
              <w:pStyle w:val="Akapitzlist"/>
              <w:numPr>
                <w:ilvl w:val="0"/>
                <w:numId w:val="2"/>
              </w:numPr>
              <w:spacing w:line="276" w:lineRule="auto"/>
              <w:ind w:left="393" w:firstLine="0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ponad</w:t>
            </w:r>
            <w:r w:rsidR="008764DD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regionalnym – </w:t>
            </w:r>
            <w:r w:rsidR="004136B5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1</w:t>
            </w:r>
            <w:r w:rsidR="00AA5201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 xml:space="preserve"> </w:t>
            </w:r>
            <w:r w:rsidR="008764DD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pkt</w:t>
            </w:r>
            <w:r w:rsidR="001643BD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 xml:space="preserve"> </w:t>
            </w:r>
            <w:r w:rsidR="00F30626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lub</w:t>
            </w:r>
          </w:p>
          <w:p w:rsidR="004136B5" w:rsidRPr="0067422A" w:rsidRDefault="004136B5" w:rsidP="0057088D">
            <w:pPr>
              <w:pStyle w:val="Akapitzlist"/>
              <w:numPr>
                <w:ilvl w:val="0"/>
                <w:numId w:val="2"/>
              </w:numPr>
              <w:spacing w:line="276" w:lineRule="auto"/>
              <w:ind w:left="393" w:firstLine="0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krajowym</w:t>
            </w:r>
            <w:r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 xml:space="preserve"> 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– do </w:t>
            </w:r>
            <w:r w:rsidR="001643BD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3 pkt</w:t>
            </w:r>
            <w:r w:rsidR="008A0501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.</w:t>
            </w:r>
            <w:r w:rsidR="001643BD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 xml:space="preserve"> </w:t>
            </w:r>
            <w:r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 xml:space="preserve"> lub</w:t>
            </w:r>
          </w:p>
          <w:p w:rsidR="008764DD" w:rsidRPr="0067422A" w:rsidRDefault="003C7E1B" w:rsidP="0057088D">
            <w:pPr>
              <w:pStyle w:val="Akapitzlist"/>
              <w:numPr>
                <w:ilvl w:val="0"/>
                <w:numId w:val="2"/>
              </w:numPr>
              <w:spacing w:line="276" w:lineRule="auto"/>
              <w:ind w:left="393" w:firstLine="0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europejskim </w:t>
            </w:r>
            <w:r w:rsidR="008764DD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– </w:t>
            </w:r>
            <w:r w:rsidR="004D546E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do </w:t>
            </w:r>
            <w:r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5</w:t>
            </w:r>
            <w:r w:rsidR="00654F31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 xml:space="preserve"> </w:t>
            </w:r>
            <w:r w:rsidR="008764DD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pkt</w:t>
            </w:r>
            <w:r w:rsidR="008A0501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.</w:t>
            </w:r>
            <w:r w:rsidR="001643BD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 xml:space="preserve"> </w:t>
            </w:r>
            <w:r w:rsidR="00F30626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lub</w:t>
            </w:r>
          </w:p>
          <w:p w:rsidR="00F30626" w:rsidRPr="0067422A" w:rsidRDefault="00911747" w:rsidP="0057088D">
            <w:pPr>
              <w:pStyle w:val="Akapitzlist"/>
              <w:numPr>
                <w:ilvl w:val="0"/>
                <w:numId w:val="2"/>
              </w:numPr>
              <w:spacing w:line="276" w:lineRule="auto"/>
              <w:ind w:left="393" w:firstLine="0"/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projekt niespełniający ww. warunków</w:t>
            </w:r>
            <w:r w:rsidR="00F30626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– </w:t>
            </w:r>
            <w:r w:rsidR="001643BD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0 pkt</w:t>
            </w:r>
            <w:r w:rsidR="008A0501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.</w:t>
            </w:r>
          </w:p>
          <w:p w:rsidR="008764DD" w:rsidRPr="0067422A" w:rsidRDefault="00654F31" w:rsidP="0057088D">
            <w:pPr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lub</w:t>
            </w:r>
          </w:p>
          <w:p w:rsidR="008764DD" w:rsidRPr="0067422A" w:rsidRDefault="008764DD" w:rsidP="0057088D">
            <w:pPr>
              <w:numPr>
                <w:ilvl w:val="0"/>
                <w:numId w:val="11"/>
              </w:numPr>
              <w:contextualSpacing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lastRenderedPageBreak/>
              <w:t>Realizacja projektu polega na wdrożeniu do praktyki przedsiębiorstwa innowacji procesowej, tj. wdrożenia nowej lub znacząco udoskonalonej metody produkcji lub dostawy:</w:t>
            </w:r>
          </w:p>
          <w:p w:rsidR="008764DD" w:rsidRPr="0067422A" w:rsidRDefault="008764DD" w:rsidP="0057088D">
            <w:pPr>
              <w:pStyle w:val="Akapitzlist"/>
              <w:numPr>
                <w:ilvl w:val="0"/>
                <w:numId w:val="2"/>
              </w:numPr>
              <w:spacing w:line="276" w:lineRule="auto"/>
              <w:ind w:left="393" w:firstLine="0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co najmniej w skali</w:t>
            </w:r>
            <w:r w:rsidR="003C7E1B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</w:t>
            </w:r>
            <w:r w:rsidR="00E924D8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ponadregionalnego rynku 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– </w:t>
            </w:r>
            <w:r w:rsidR="004136B5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</w:t>
            </w:r>
            <w:r w:rsidR="00BD4ED8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 xml:space="preserve">1 </w:t>
            </w:r>
            <w:r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pkt</w:t>
            </w:r>
            <w:r w:rsidR="00F30626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 xml:space="preserve"> </w:t>
            </w:r>
            <w:r w:rsidR="008A0501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l</w:t>
            </w:r>
            <w:r w:rsidR="00F30626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ub</w:t>
            </w:r>
          </w:p>
          <w:p w:rsidR="00BD4ED8" w:rsidRPr="0067422A" w:rsidRDefault="00BD4ED8" w:rsidP="00BD4ED8">
            <w:pPr>
              <w:pStyle w:val="Akapitzlist"/>
              <w:numPr>
                <w:ilvl w:val="0"/>
                <w:numId w:val="2"/>
              </w:numPr>
              <w:spacing w:line="276" w:lineRule="auto"/>
              <w:ind w:left="393" w:firstLine="0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co najmniej w skali krajowego rynku –  do </w:t>
            </w:r>
            <w:r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2  pkt.</w:t>
            </w:r>
          </w:p>
          <w:p w:rsidR="00BD4ED8" w:rsidRPr="0067422A" w:rsidRDefault="00BD4ED8" w:rsidP="00BD4ED8">
            <w:pPr>
              <w:ind w:left="393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</w:p>
          <w:p w:rsidR="00F43ABC" w:rsidRPr="0067422A" w:rsidRDefault="008764DD" w:rsidP="0057088D">
            <w:pPr>
              <w:pStyle w:val="Akapitzlist"/>
              <w:numPr>
                <w:ilvl w:val="0"/>
                <w:numId w:val="2"/>
              </w:numPr>
              <w:spacing w:line="276" w:lineRule="auto"/>
              <w:ind w:left="393" w:firstLine="0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co najmniej w skali </w:t>
            </w:r>
            <w:r w:rsidR="003C7E1B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europejskiego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rynku –</w:t>
            </w:r>
            <w:r w:rsidR="008B044E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 </w:t>
            </w:r>
            <w:r w:rsidR="004136B5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do </w:t>
            </w:r>
            <w:r w:rsidR="00654F31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3</w:t>
            </w:r>
            <w:r w:rsidR="008B044E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 xml:space="preserve">  </w:t>
            </w:r>
            <w:r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pkt</w:t>
            </w:r>
            <w:r w:rsidR="00F242B1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.</w:t>
            </w:r>
          </w:p>
          <w:p w:rsidR="008764DD" w:rsidRPr="0067422A" w:rsidRDefault="00911747" w:rsidP="0057088D">
            <w:pPr>
              <w:pStyle w:val="Akapitzlist"/>
              <w:numPr>
                <w:ilvl w:val="0"/>
                <w:numId w:val="2"/>
              </w:numPr>
              <w:spacing w:line="276" w:lineRule="auto"/>
              <w:ind w:left="393" w:firstLine="0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>projekt niespełniający ww. warunków</w:t>
            </w:r>
            <w:r w:rsidR="007E1F43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="00F43ABC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– </w:t>
            </w:r>
            <w:r w:rsidR="00F43ABC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0 pkt</w:t>
            </w:r>
            <w:r w:rsidR="005D3E8B" w:rsidRPr="0067422A">
              <w:rPr>
                <w:rFonts w:ascii="Myriad Pro" w:eastAsia="Times New Roman" w:hAnsi="Myriad Pro" w:cs="Arial"/>
                <w:b/>
                <w:sz w:val="20"/>
                <w:szCs w:val="20"/>
                <w:lang w:val="pl-PL"/>
              </w:rPr>
              <w:t>.</w:t>
            </w:r>
          </w:p>
          <w:p w:rsidR="001D3764" w:rsidRPr="0067422A" w:rsidRDefault="001D3764" w:rsidP="001D3764">
            <w:pPr>
              <w:pStyle w:val="Akapitzlist"/>
              <w:spacing w:line="276" w:lineRule="auto"/>
              <w:ind w:left="393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</w:p>
          <w:p w:rsidR="005C1503" w:rsidRPr="0067422A" w:rsidRDefault="005C1503" w:rsidP="0057088D">
            <w:pPr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Punkty za innowacyjność produktową oraz innowacyjność procesową nie sumują się. </w:t>
            </w:r>
            <w:r w:rsidR="00654F31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Jeśli projekt polega na wdrożeniu zarówno innowacji procesowej i produktowej 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weryfikacji podlegają oba typy  innowacji, jednakże punkty przyznawane są za innowacyjność produktową. </w:t>
            </w:r>
          </w:p>
          <w:p w:rsidR="005C1503" w:rsidRPr="0067422A" w:rsidRDefault="005C1503" w:rsidP="0057088D">
            <w:pPr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</w:p>
          <w:p w:rsidR="008764DD" w:rsidRPr="0067422A" w:rsidRDefault="008764DD" w:rsidP="0057088D">
            <w:pPr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Projekt, który zakłada wprowadzenie </w:t>
            </w:r>
            <w:r w:rsidR="005F3070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innowacji 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w skali mniejszej niż </w:t>
            </w:r>
            <w:r w:rsidR="00E924D8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ponad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regionalna otrzymuje 0 punktów. </w:t>
            </w:r>
          </w:p>
          <w:p w:rsidR="008764DD" w:rsidRPr="0067422A" w:rsidRDefault="008764DD" w:rsidP="005D3E8B">
            <w:pPr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</w:p>
          <w:p w:rsidR="008502FF" w:rsidRPr="0067422A" w:rsidRDefault="008502FF" w:rsidP="000547F7">
            <w:pPr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W ramach oceny należy uwzględnić m.in.:</w:t>
            </w:r>
          </w:p>
          <w:p w:rsidR="008502FF" w:rsidRPr="0067422A" w:rsidRDefault="008502FF" w:rsidP="00987CAB">
            <w:pPr>
              <w:pStyle w:val="Akapitzlist"/>
              <w:numPr>
                <w:ilvl w:val="0"/>
                <w:numId w:val="17"/>
              </w:numPr>
              <w:ind w:left="251" w:hanging="251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czy produkt/usługę cechuje wystarczający lub znaczący stopień nowości czy też jego cechy, charakterystyki</w:t>
            </w:r>
            <w:r w:rsidR="000547F7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/</w:t>
            </w:r>
            <w:r w:rsidR="000547F7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nowe funkcjonalności są mało znaczące i nie zawierają w sobie wystarczającego stopnia nowości,</w:t>
            </w:r>
          </w:p>
          <w:p w:rsidR="008502FF" w:rsidRPr="0067422A" w:rsidRDefault="008502FF" w:rsidP="00AA5201">
            <w:pPr>
              <w:pStyle w:val="Akapitzlist"/>
              <w:numPr>
                <w:ilvl w:val="0"/>
                <w:numId w:val="17"/>
              </w:numPr>
              <w:ind w:left="251" w:hanging="251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w jakim stopniu technologia wykorzystana w procesie stanowi nowość w skali rynku </w:t>
            </w:r>
            <w:r w:rsidR="00FE301C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ponad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regionalnego oraz czy mamy do czynienia ze znaczącą zmianą w zakresie technologii, urządzeń oraz</w:t>
            </w:r>
            <w:r w:rsidR="000547F7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/</w:t>
            </w:r>
            <w:r w:rsidR="000547F7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lub oprogramowania.</w:t>
            </w:r>
          </w:p>
          <w:p w:rsidR="000547F7" w:rsidRPr="0067422A" w:rsidRDefault="000547F7" w:rsidP="000547F7">
            <w:pPr>
              <w:spacing w:line="276" w:lineRule="auto"/>
              <w:ind w:left="110" w:hanging="110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</w:p>
          <w:p w:rsidR="008502FF" w:rsidRPr="0067422A" w:rsidRDefault="008502FF" w:rsidP="000547F7">
            <w:pPr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Do oceny ww. kryterium przyjmuje się definicję innowacji produktowej i pr</w:t>
            </w:r>
            <w:r w:rsidR="00CA5526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ocesowej określoną w publikacji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</w:t>
            </w:r>
            <w:r w:rsidR="00CA5526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„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Podręcznik Oslo. Zasady gromadzenia i interpretacji danych dotyczących innowacji</w:t>
            </w:r>
            <w:r w:rsidR="00CA5526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”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, OECD, wydanie 3 z 2005 r.</w:t>
            </w:r>
          </w:p>
        </w:tc>
        <w:tc>
          <w:tcPr>
            <w:tcW w:w="3055" w:type="dxa"/>
            <w:tcBorders>
              <w:bottom w:val="single" w:sz="4" w:space="0" w:color="auto"/>
            </w:tcBorders>
            <w:shd w:val="clear" w:color="auto" w:fill="auto"/>
          </w:tcPr>
          <w:p w:rsidR="008764DD" w:rsidRPr="0067422A" w:rsidRDefault="008764DD" w:rsidP="00C124E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Skala punktów 0</w:t>
            </w:r>
            <w:r w:rsidR="003C7E1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/</w:t>
            </w:r>
            <w:r w:rsidR="004136B5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1/</w:t>
            </w:r>
            <w:r w:rsidR="003C7E1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2</w:t>
            </w:r>
            <w:r w:rsidR="00032680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/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3/</w:t>
            </w:r>
            <w:r w:rsidR="004136B5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4/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5</w:t>
            </w:r>
            <w:r w:rsidR="00FE5E2A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;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waga </w:t>
            </w:r>
            <w:r w:rsidR="003C7E1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2</w:t>
            </w:r>
          </w:p>
        </w:tc>
      </w:tr>
      <w:tr w:rsidR="008764DD" w:rsidRPr="0067422A" w:rsidTr="008C4C0B">
        <w:trPr>
          <w:trHeight w:val="2538"/>
        </w:trPr>
        <w:tc>
          <w:tcPr>
            <w:tcW w:w="495" w:type="dxa"/>
            <w:vMerge w:val="restart"/>
            <w:shd w:val="clear" w:color="auto" w:fill="auto"/>
          </w:tcPr>
          <w:p w:rsidR="008764DD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4.4</w:t>
            </w:r>
          </w:p>
        </w:tc>
        <w:tc>
          <w:tcPr>
            <w:tcW w:w="2089" w:type="dxa"/>
            <w:vMerge w:val="restart"/>
            <w:shd w:val="clear" w:color="auto" w:fill="auto"/>
          </w:tcPr>
          <w:p w:rsidR="008764DD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Użyteczność </w:t>
            </w:r>
          </w:p>
        </w:tc>
        <w:tc>
          <w:tcPr>
            <w:tcW w:w="8581" w:type="dxa"/>
            <w:shd w:val="clear" w:color="auto" w:fill="auto"/>
          </w:tcPr>
          <w:p w:rsidR="00F242B1" w:rsidRPr="0067422A" w:rsidRDefault="008764DD" w:rsidP="0057088D">
            <w:pPr>
              <w:tabs>
                <w:tab w:val="left" w:pos="1204"/>
              </w:tabs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u w:val="single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u w:val="single"/>
                <w:lang w:val="pl-PL"/>
              </w:rPr>
              <w:t>Lokalne uwarunkowania</w:t>
            </w:r>
          </w:p>
          <w:p w:rsidR="00DC43A2" w:rsidRPr="0067422A" w:rsidRDefault="00DC43A2" w:rsidP="0057088D">
            <w:pPr>
              <w:tabs>
                <w:tab w:val="left" w:pos="1204"/>
              </w:tabs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u w:val="single"/>
                <w:lang w:val="pl-PL"/>
              </w:rPr>
            </w:pPr>
          </w:p>
          <w:p w:rsidR="008764DD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Punkty przyznawane są za stopień, w jakim projekt będzie miał wpływ na przywracanie i utrwalanie ładu przestrzennego, tzn.:</w:t>
            </w:r>
          </w:p>
          <w:p w:rsidR="008764DD" w:rsidRPr="0067422A" w:rsidRDefault="008764DD" w:rsidP="00182D13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 uwzględnia endogeniczne potencjały i naturalne uwarunkowani</w:t>
            </w:r>
            <w:r w:rsidR="00EE525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a oraz charakter danego obszaru – </w:t>
            </w:r>
            <w:r w:rsidR="00036B9A">
              <w:rPr>
                <w:rFonts w:ascii="Myriad Pro" w:hAnsi="Myriad Pro" w:cs="Arial"/>
                <w:b/>
                <w:sz w:val="20"/>
                <w:szCs w:val="20"/>
                <w:lang w:val="pl-PL"/>
              </w:rPr>
              <w:t>1</w:t>
            </w:r>
            <w:r w:rsidR="00036B9A" w:rsidRPr="0067422A">
              <w:rPr>
                <w:rFonts w:ascii="Myriad Pro" w:hAnsi="Myriad Pro" w:cs="Arial"/>
                <w:b/>
                <w:sz w:val="20"/>
                <w:szCs w:val="20"/>
                <w:lang w:val="pl-PL"/>
              </w:rPr>
              <w:t xml:space="preserve"> </w:t>
            </w:r>
            <w:r w:rsidR="00EE525B" w:rsidRPr="0067422A">
              <w:rPr>
                <w:rFonts w:ascii="Myriad Pro" w:hAnsi="Myriad Pro" w:cs="Arial"/>
                <w:b/>
                <w:sz w:val="20"/>
                <w:szCs w:val="20"/>
                <w:lang w:val="pl-PL"/>
              </w:rPr>
              <w:t>pkt</w:t>
            </w:r>
          </w:p>
          <w:p w:rsidR="008764DD" w:rsidRPr="00182D13" w:rsidRDefault="008764DD" w:rsidP="00182D13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 zakłada ponowne wykorzystanie terenów poprzemysłowych</w:t>
            </w:r>
            <w:r w:rsidR="000009D5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,</w:t>
            </w:r>
            <w:r w:rsidR="00C124ED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0009D5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pousługowych</w:t>
            </w:r>
            <w:proofErr w:type="spellEnd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, powojskowych, popegeerowskich, </w:t>
            </w:r>
            <w:proofErr w:type="spellStart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pokolejowych</w:t>
            </w:r>
            <w:proofErr w:type="spellEnd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i uzupełnianie zabudowy zamiast ek</w:t>
            </w:r>
            <w:r w:rsidR="00EE525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spansji na tereny niezabudowane – </w:t>
            </w:r>
            <w:r w:rsidR="00EE525B" w:rsidRPr="0067422A">
              <w:rPr>
                <w:rFonts w:ascii="Myriad Pro" w:hAnsi="Myriad Pro" w:cs="Arial"/>
                <w:b/>
                <w:sz w:val="20"/>
                <w:szCs w:val="20"/>
                <w:lang w:val="pl-PL"/>
              </w:rPr>
              <w:t>1 pkt</w:t>
            </w:r>
          </w:p>
          <w:p w:rsidR="00182D13" w:rsidRPr="00182D13" w:rsidRDefault="00182D13" w:rsidP="00182D13">
            <w:pPr>
              <w:pStyle w:val="Akapitzlist"/>
              <w:numPr>
                <w:ilvl w:val="0"/>
                <w:numId w:val="1"/>
              </w:numPr>
              <w:tabs>
                <w:tab w:val="left" w:pos="1204"/>
              </w:tabs>
              <w:jc w:val="both"/>
              <w:rPr>
                <w:rFonts w:ascii="Myriad Pro" w:hAnsi="Myriad Pro"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284A47">
              <w:rPr>
                <w:rFonts w:ascii="Myriad Pro" w:hAnsi="Myriad Pro" w:cs="Arial"/>
                <w:color w:val="000000" w:themeColor="text1"/>
                <w:sz w:val="20"/>
                <w:szCs w:val="20"/>
                <w:lang w:val="pl-PL" w:eastAsia="pl-PL"/>
              </w:rPr>
              <w:t xml:space="preserve">projekt przyczyni się do nawiązania/rozszerzania współpracy z dostawcami, odbiorcami </w:t>
            </w:r>
            <w:r w:rsidRPr="00547423">
              <w:rPr>
                <w:rFonts w:ascii="Myriad Pro" w:hAnsi="Myriad Pro" w:cs="Arial"/>
                <w:color w:val="000000" w:themeColor="text1"/>
                <w:sz w:val="20"/>
                <w:szCs w:val="20"/>
                <w:lang w:val="pl-PL" w:eastAsia="pl-PL"/>
              </w:rPr>
              <w:t>z obszaru województwa</w:t>
            </w:r>
            <w:r w:rsidRPr="00284A47">
              <w:rPr>
                <w:rFonts w:ascii="Myriad Pro" w:hAnsi="Myriad Pro" w:cs="Arial"/>
                <w:color w:val="000000" w:themeColor="text1"/>
                <w:sz w:val="20"/>
                <w:szCs w:val="20"/>
                <w:lang w:val="pl-PL" w:eastAsia="pl-PL"/>
              </w:rPr>
              <w:t xml:space="preserve"> –  </w:t>
            </w:r>
            <w:r w:rsidRPr="00284A47">
              <w:rPr>
                <w:rFonts w:ascii="Myriad Pro" w:hAnsi="Myriad Pro" w:cs="Arial"/>
                <w:b/>
                <w:color w:val="000000" w:themeColor="text1"/>
                <w:sz w:val="20"/>
                <w:szCs w:val="20"/>
                <w:lang w:val="pl-PL" w:eastAsia="pl-PL"/>
              </w:rPr>
              <w:t>1 pkt</w:t>
            </w:r>
          </w:p>
          <w:p w:rsidR="006D48D0" w:rsidRPr="0067422A" w:rsidRDefault="008764DD" w:rsidP="00182D13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projekt</w:t>
            </w:r>
            <w:r w:rsidR="008B044E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wiąże się z zastosowaniem rozwiązań bezpośrednio związanych z ochroną środowiska, przyjaznych środowisku, zwiększenia racjonalnego wykorzystania zasobów oraz stosowaniem w przedsiębiorstwie rozwiązań proekologicznych, np. </w:t>
            </w:r>
            <w:proofErr w:type="spellStart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ekomarketingu</w:t>
            </w:r>
            <w:proofErr w:type="spellEnd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ekozarządzania</w:t>
            </w:r>
            <w:proofErr w:type="spellEnd"/>
            <w:r w:rsidR="00FE301C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– </w:t>
            </w:r>
            <w:r w:rsidR="00EE525B" w:rsidRPr="0067422A">
              <w:rPr>
                <w:rFonts w:ascii="Myriad Pro" w:hAnsi="Myriad Pro" w:cs="Arial"/>
                <w:b/>
                <w:sz w:val="20"/>
                <w:szCs w:val="20"/>
                <w:lang w:val="pl-PL"/>
              </w:rPr>
              <w:t>1 pkt</w:t>
            </w:r>
          </w:p>
          <w:p w:rsidR="00BD4ED8" w:rsidRPr="009B290F" w:rsidRDefault="00BD4ED8" w:rsidP="00182D13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Myriad Pro" w:hAnsi="Myriad Pro" w:cs="Arial"/>
                <w:b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projekt niespełniający ww. warunków – </w:t>
            </w:r>
            <w:r w:rsidRPr="009B290F">
              <w:rPr>
                <w:rFonts w:ascii="Myriad Pro" w:hAnsi="Myriad Pro" w:cs="Arial"/>
                <w:b/>
                <w:sz w:val="20"/>
                <w:szCs w:val="20"/>
                <w:lang w:val="pl-PL"/>
              </w:rPr>
              <w:t>0 pkt.</w:t>
            </w:r>
          </w:p>
          <w:p w:rsidR="007C2F76" w:rsidRPr="0067422A" w:rsidRDefault="007C2F76" w:rsidP="00BD4ED8">
            <w:pPr>
              <w:pStyle w:val="Akapitzlist"/>
              <w:ind w:left="393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3055" w:type="dxa"/>
            <w:shd w:val="clear" w:color="auto" w:fill="auto"/>
          </w:tcPr>
          <w:p w:rsidR="008764DD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Skala punktów </w:t>
            </w:r>
            <w:r w:rsidR="00BD4ED8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0/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1</w:t>
            </w:r>
            <w:r w:rsidR="00F70070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/2/3</w:t>
            </w:r>
            <w:ins w:id="34" w:author="Jborowski" w:date="2020-09-28T08:23:00Z">
              <w:r w:rsidR="00EA10A7">
                <w:rPr>
                  <w:rFonts w:ascii="Myriad Pro" w:hAnsi="Myriad Pro" w:cs="Arial"/>
                  <w:sz w:val="20"/>
                  <w:szCs w:val="20"/>
                  <w:lang w:val="pl-PL"/>
                </w:rPr>
                <w:t>/</w:t>
              </w:r>
            </w:ins>
            <w:r w:rsidR="00F70070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4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; </w:t>
            </w:r>
          </w:p>
          <w:p w:rsidR="008764DD" w:rsidRPr="0067422A" w:rsidRDefault="008764DD" w:rsidP="00EE525B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waga </w:t>
            </w:r>
            <w:r w:rsidR="00EE525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2</w:t>
            </w:r>
          </w:p>
        </w:tc>
      </w:tr>
      <w:tr w:rsidR="008764DD" w:rsidRPr="0067422A" w:rsidTr="00F25E2E">
        <w:trPr>
          <w:trHeight w:val="402"/>
        </w:trPr>
        <w:tc>
          <w:tcPr>
            <w:tcW w:w="495" w:type="dxa"/>
            <w:vMerge/>
            <w:shd w:val="clear" w:color="auto" w:fill="auto"/>
          </w:tcPr>
          <w:p w:rsidR="008764DD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8764DD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8581" w:type="dxa"/>
            <w:shd w:val="clear" w:color="auto" w:fill="auto"/>
          </w:tcPr>
          <w:p w:rsidR="008764DD" w:rsidRPr="0067422A" w:rsidRDefault="008764DD" w:rsidP="0057088D">
            <w:pPr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u w:val="single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u w:val="single"/>
                <w:lang w:val="pl-PL"/>
              </w:rPr>
              <w:t>Wpływ projektu na wydłużenie sezonu turystycznego</w:t>
            </w:r>
          </w:p>
          <w:p w:rsidR="00DC43A2" w:rsidRPr="0067422A" w:rsidRDefault="00DC43A2" w:rsidP="0057088D">
            <w:pPr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u w:val="single"/>
                <w:lang w:val="pl-PL"/>
              </w:rPr>
            </w:pPr>
          </w:p>
          <w:p w:rsidR="008764DD" w:rsidRPr="0067422A" w:rsidRDefault="008764DD" w:rsidP="0057088D">
            <w:pPr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Ocenie </w:t>
            </w:r>
            <w:r w:rsidR="000547F7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podlega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wpływ projektu na wydłużenie sezonu turystycznego potwierdzony rzetelną i wiarygodną analizą</w:t>
            </w:r>
            <w:r w:rsidR="00F033E6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</w:t>
            </w:r>
            <w:r w:rsidR="00F30626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nawiązującą do celu </w:t>
            </w:r>
            <w:r w:rsidR="00F033E6"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realizacji projektu</w:t>
            </w:r>
            <w:r w:rsidRPr="0067422A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:</w:t>
            </w:r>
          </w:p>
          <w:p w:rsidR="008764DD" w:rsidRPr="0067422A" w:rsidRDefault="008764DD" w:rsidP="0057088D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projekt zakłada ofertę całoroczną – </w:t>
            </w:r>
            <w:r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5 pkt</w:t>
            </w:r>
            <w:r w:rsidR="00EB5F78"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.</w:t>
            </w:r>
            <w:r w:rsidR="00DC43A2"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 xml:space="preserve"> lub</w:t>
            </w:r>
          </w:p>
          <w:p w:rsidR="008764DD" w:rsidRPr="0067422A" w:rsidRDefault="008764DD" w:rsidP="0057088D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projekt wpływa na wydłużenie sezonu turystycznego – </w:t>
            </w:r>
            <w:r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3 pkt</w:t>
            </w:r>
            <w:r w:rsidR="00EB5F78"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.</w:t>
            </w:r>
            <w:r w:rsidR="00DC43A2"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 xml:space="preserve"> lub</w:t>
            </w:r>
          </w:p>
          <w:p w:rsidR="008764DD" w:rsidRPr="0067422A" w:rsidRDefault="008764DD" w:rsidP="000547F7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projekt nie wpływa na wydłużenie sezonu turystycznego </w:t>
            </w:r>
            <w:r w:rsidR="000547F7"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  <w:t xml:space="preserve"> – </w:t>
            </w:r>
            <w:r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val="pl-PL"/>
              </w:rPr>
              <w:t>0 pkt.</w:t>
            </w:r>
          </w:p>
        </w:tc>
        <w:tc>
          <w:tcPr>
            <w:tcW w:w="3055" w:type="dxa"/>
            <w:shd w:val="clear" w:color="auto" w:fill="auto"/>
          </w:tcPr>
          <w:p w:rsidR="008764DD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Skala punktów 0/</w:t>
            </w:r>
            <w:r w:rsidR="00F37605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3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/5; </w:t>
            </w:r>
          </w:p>
          <w:p w:rsidR="008764DD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waga 1</w:t>
            </w:r>
          </w:p>
        </w:tc>
      </w:tr>
      <w:tr w:rsidR="008764DD" w:rsidRPr="00036B9A" w:rsidTr="00F25E2E">
        <w:trPr>
          <w:trHeight w:val="547"/>
        </w:trPr>
        <w:tc>
          <w:tcPr>
            <w:tcW w:w="495" w:type="dxa"/>
            <w:vMerge/>
            <w:shd w:val="clear" w:color="auto" w:fill="auto"/>
          </w:tcPr>
          <w:p w:rsidR="008764DD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8764DD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8581" w:type="dxa"/>
            <w:shd w:val="clear" w:color="auto" w:fill="auto"/>
          </w:tcPr>
          <w:p w:rsidR="00036B9A" w:rsidRPr="00036B9A" w:rsidRDefault="00036B9A" w:rsidP="00036B9A">
            <w:pPr>
              <w:tabs>
                <w:tab w:val="left" w:pos="1204"/>
              </w:tabs>
              <w:rPr>
                <w:rFonts w:ascii="Myriad Pro" w:eastAsia="Times New Roman" w:hAnsi="Myriad Pro" w:cs="Arial"/>
                <w:sz w:val="20"/>
                <w:szCs w:val="20"/>
                <w:u w:val="single"/>
                <w:lang w:val="pl-PL"/>
              </w:rPr>
            </w:pPr>
            <w:r w:rsidRPr="00036B9A">
              <w:rPr>
                <w:rFonts w:ascii="Myriad Pro" w:eastAsia="Times New Roman" w:hAnsi="Myriad Pro" w:cs="Arial"/>
                <w:sz w:val="20"/>
                <w:szCs w:val="20"/>
                <w:u w:val="single"/>
                <w:lang w:val="pl-PL"/>
              </w:rPr>
              <w:t xml:space="preserve">Lokalizacja przedsięwzięcia na obszarze Specjalnej Strefy Włączenia (SSW) </w:t>
            </w:r>
          </w:p>
          <w:p w:rsidR="00036B9A" w:rsidRPr="00036B9A" w:rsidRDefault="00036B9A" w:rsidP="00036B9A">
            <w:pPr>
              <w:tabs>
                <w:tab w:val="left" w:pos="1204"/>
              </w:tabs>
              <w:rPr>
                <w:rFonts w:ascii="Myriad Pro" w:eastAsia="Times New Roman" w:hAnsi="Myriad Pro" w:cs="Arial"/>
                <w:sz w:val="20"/>
                <w:szCs w:val="20"/>
                <w:u w:val="single"/>
                <w:lang w:val="pl-PL"/>
              </w:rPr>
            </w:pPr>
          </w:p>
          <w:p w:rsidR="00036B9A" w:rsidRPr="00315CA0" w:rsidRDefault="00036B9A" w:rsidP="00036B9A">
            <w:pPr>
              <w:tabs>
                <w:tab w:val="left" w:pos="1204"/>
              </w:tabs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315CA0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Punkty przyznawane są jeśli: </w:t>
            </w:r>
          </w:p>
          <w:p w:rsidR="00036B9A" w:rsidRPr="00315CA0" w:rsidRDefault="00036B9A" w:rsidP="00036B9A">
            <w:pPr>
              <w:pStyle w:val="Akapitzlist"/>
              <w:numPr>
                <w:ilvl w:val="0"/>
                <w:numId w:val="37"/>
              </w:numPr>
              <w:tabs>
                <w:tab w:val="left" w:pos="1204"/>
              </w:tabs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315CA0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przedsięwzięcie będzie zlokalizowane na obszarze SSW – </w:t>
            </w:r>
            <w:r w:rsidR="002D0197" w:rsidRPr="00315CA0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5</w:t>
            </w:r>
            <w:r w:rsidRPr="00315CA0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 pkt.</w:t>
            </w:r>
          </w:p>
          <w:p w:rsidR="00036B9A" w:rsidRPr="00315CA0" w:rsidRDefault="00036B9A" w:rsidP="00036B9A">
            <w:pPr>
              <w:pStyle w:val="Akapitzlist"/>
              <w:numPr>
                <w:ilvl w:val="0"/>
                <w:numId w:val="37"/>
              </w:numPr>
              <w:tabs>
                <w:tab w:val="left" w:pos="1204"/>
              </w:tabs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315CA0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>przedsięwzięcie zlokalizowane poza obszarem SSW – 0 pkt.</w:t>
            </w:r>
          </w:p>
          <w:p w:rsidR="00036B9A" w:rsidRPr="00315CA0" w:rsidRDefault="00036B9A" w:rsidP="00036B9A">
            <w:pPr>
              <w:tabs>
                <w:tab w:val="left" w:pos="1204"/>
              </w:tabs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</w:p>
          <w:p w:rsidR="00036B9A" w:rsidRPr="00315CA0" w:rsidRDefault="00036B9A" w:rsidP="00036B9A">
            <w:pPr>
              <w:tabs>
                <w:tab w:val="left" w:pos="1204"/>
              </w:tabs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  <w:r w:rsidRPr="00315CA0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t xml:space="preserve">Spełnienie ww. warunku dotyczy terenu SSW określonego w uchwale zarządu województwa obowiązującej w dniu ogłoszenia konkursu oraz uwzględniającego jej aktualizację, jeżeli aktualizacja </w:t>
            </w:r>
            <w:r w:rsidRPr="00315CA0"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  <w:lastRenderedPageBreak/>
              <w:t>ta nastąpi w okresie od ogłoszenia konkursu do ostatniego dnia trwania naboru wniosków w tym konkursie.</w:t>
            </w:r>
          </w:p>
          <w:p w:rsidR="00036B9A" w:rsidRPr="00315CA0" w:rsidDel="00315CA0" w:rsidRDefault="00036B9A" w:rsidP="00284A47">
            <w:pPr>
              <w:tabs>
                <w:tab w:val="left" w:pos="1204"/>
              </w:tabs>
              <w:rPr>
                <w:del w:id="35" w:author="Barbara Opar" w:date="2020-10-27T22:21:00Z"/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</w:p>
          <w:p w:rsidR="00284A47" w:rsidRPr="00315CA0" w:rsidRDefault="00284A47" w:rsidP="00315CA0">
            <w:pPr>
              <w:tabs>
                <w:tab w:val="left" w:pos="1204"/>
              </w:tabs>
              <w:jc w:val="both"/>
              <w:rPr>
                <w:rFonts w:ascii="Myriad Pro" w:eastAsia="Times New Roman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3055" w:type="dxa"/>
            <w:shd w:val="clear" w:color="auto" w:fill="auto"/>
          </w:tcPr>
          <w:p w:rsidR="00036B9A" w:rsidRDefault="00036B9A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Skala punktów 0/</w:t>
            </w:r>
            <w:r w:rsidR="00634BF6">
              <w:rPr>
                <w:rFonts w:ascii="Myriad Pro" w:hAnsi="Myriad Pro" w:cs="Arial"/>
                <w:sz w:val="20"/>
                <w:szCs w:val="20"/>
                <w:lang w:val="pl-PL"/>
              </w:rPr>
              <w:t>5</w:t>
            </w:r>
          </w:p>
          <w:p w:rsidR="00036B9A" w:rsidRDefault="00036B9A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Waga </w:t>
            </w:r>
            <w:r w:rsidR="00634BF6">
              <w:rPr>
                <w:rFonts w:ascii="Myriad Pro" w:hAnsi="Myriad Pro" w:cs="Arial"/>
                <w:sz w:val="20"/>
                <w:szCs w:val="20"/>
                <w:lang w:val="pl-PL"/>
              </w:rPr>
              <w:t>1</w:t>
            </w:r>
          </w:p>
          <w:p w:rsidR="008764DD" w:rsidRPr="0067422A" w:rsidRDefault="008764DD" w:rsidP="00706D86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</w:tr>
      <w:tr w:rsidR="008764DD" w:rsidRPr="00517227" w:rsidTr="00235C32">
        <w:trPr>
          <w:trHeight w:val="537"/>
        </w:trPr>
        <w:tc>
          <w:tcPr>
            <w:tcW w:w="495" w:type="dxa"/>
            <w:vMerge w:val="restart"/>
            <w:shd w:val="clear" w:color="auto" w:fill="auto"/>
          </w:tcPr>
          <w:p w:rsidR="008764DD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lastRenderedPageBreak/>
              <w:t>4.5</w:t>
            </w:r>
          </w:p>
        </w:tc>
        <w:tc>
          <w:tcPr>
            <w:tcW w:w="2089" w:type="dxa"/>
            <w:vMerge w:val="restart"/>
            <w:shd w:val="clear" w:color="auto" w:fill="auto"/>
          </w:tcPr>
          <w:p w:rsidR="008764DD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Trwałość </w:t>
            </w:r>
          </w:p>
        </w:tc>
        <w:tc>
          <w:tcPr>
            <w:tcW w:w="11636" w:type="dxa"/>
            <w:gridSpan w:val="2"/>
            <w:shd w:val="clear" w:color="auto" w:fill="auto"/>
          </w:tcPr>
          <w:p w:rsidR="008764DD" w:rsidRPr="0067422A" w:rsidRDefault="008764DD" w:rsidP="0057088D">
            <w:pPr>
              <w:spacing w:line="276" w:lineRule="auto"/>
              <w:rPr>
                <w:rFonts w:ascii="Myriad Pro" w:hAnsi="Myriad Pro" w:cs="Arial"/>
                <w:color w:val="000000"/>
                <w:sz w:val="20"/>
                <w:szCs w:val="20"/>
                <w:u w:val="single"/>
                <w:lang w:val="pl-PL"/>
              </w:rPr>
            </w:pPr>
            <w:r w:rsidRPr="0067422A">
              <w:rPr>
                <w:rFonts w:ascii="Myriad Pro" w:hAnsi="Myriad Pro" w:cs="Arial"/>
                <w:color w:val="000000"/>
                <w:sz w:val="20"/>
                <w:szCs w:val="20"/>
                <w:u w:val="single"/>
                <w:lang w:val="pl-PL"/>
              </w:rPr>
              <w:t>Ocena szans trwania efektów realizacji programu</w:t>
            </w:r>
            <w:r w:rsidR="008B044E" w:rsidRPr="0067422A">
              <w:rPr>
                <w:rFonts w:ascii="Myriad Pro" w:hAnsi="Myriad Pro" w:cs="Arial"/>
                <w:color w:val="000000"/>
                <w:sz w:val="20"/>
                <w:szCs w:val="20"/>
                <w:u w:val="single"/>
                <w:lang w:val="pl-PL"/>
              </w:rPr>
              <w:t xml:space="preserve">  </w:t>
            </w:r>
            <w:r w:rsidRPr="0067422A">
              <w:rPr>
                <w:rFonts w:ascii="Myriad Pro" w:hAnsi="Myriad Pro" w:cs="Arial"/>
                <w:color w:val="000000"/>
                <w:sz w:val="20"/>
                <w:szCs w:val="20"/>
                <w:u w:val="single"/>
                <w:lang w:val="pl-PL"/>
              </w:rPr>
              <w:t>w średniej i długiej perspektywie czasowej po zaprz</w:t>
            </w:r>
            <w:r w:rsidR="005228FB" w:rsidRPr="0067422A">
              <w:rPr>
                <w:rFonts w:ascii="Myriad Pro" w:hAnsi="Myriad Pro" w:cs="Arial"/>
                <w:color w:val="000000"/>
                <w:sz w:val="20"/>
                <w:szCs w:val="20"/>
                <w:u w:val="single"/>
                <w:lang w:val="pl-PL"/>
              </w:rPr>
              <w:t>estaniu finansowania inwestycji</w:t>
            </w:r>
          </w:p>
        </w:tc>
      </w:tr>
      <w:tr w:rsidR="005523E5" w:rsidRPr="0067422A" w:rsidTr="00F25E2E">
        <w:trPr>
          <w:trHeight w:val="547"/>
        </w:trPr>
        <w:tc>
          <w:tcPr>
            <w:tcW w:w="495" w:type="dxa"/>
            <w:vMerge/>
            <w:shd w:val="clear" w:color="auto" w:fill="auto"/>
          </w:tcPr>
          <w:p w:rsidR="005523E5" w:rsidRPr="0067422A" w:rsidRDefault="005523E5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5523E5" w:rsidRPr="0067422A" w:rsidRDefault="005523E5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8581" w:type="dxa"/>
            <w:shd w:val="clear" w:color="auto" w:fill="auto"/>
          </w:tcPr>
          <w:p w:rsidR="005523E5" w:rsidRPr="005523E5" w:rsidRDefault="005523E5" w:rsidP="00311996">
            <w:pPr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</w:pPr>
            <w:r w:rsidRPr="005523E5"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  <w:t xml:space="preserve">Wnioskodawca wykazuje ponadprzeciętną zdolność organizacyjną i finansową do utrzymania rezultatów projektu ponad podstawowy okres trwałości, tj. powyżej 3 lat  - </w:t>
            </w:r>
            <w:r w:rsidR="008A0501">
              <w:rPr>
                <w:rFonts w:ascii="Myriad Pro" w:hAnsi="Myriad Pro" w:cs="Arial"/>
                <w:b/>
                <w:color w:val="000000"/>
                <w:sz w:val="20"/>
                <w:szCs w:val="20"/>
                <w:lang w:val="pl-PL"/>
              </w:rPr>
              <w:t>1 pkt</w:t>
            </w:r>
          </w:p>
          <w:p w:rsidR="005523E5" w:rsidRPr="005523E5" w:rsidRDefault="005523E5" w:rsidP="00311996">
            <w:pPr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</w:pPr>
            <w:r w:rsidRPr="005523E5"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  <w:t xml:space="preserve">Wnioskodawca nie wykazuje powyższego – </w:t>
            </w:r>
            <w:r w:rsidRPr="005523E5">
              <w:rPr>
                <w:rFonts w:ascii="Myriad Pro" w:hAnsi="Myriad Pro" w:cs="Arial"/>
                <w:b/>
                <w:color w:val="000000"/>
                <w:sz w:val="20"/>
                <w:szCs w:val="20"/>
                <w:lang w:val="pl-PL"/>
              </w:rPr>
              <w:t>0 pkt.</w:t>
            </w:r>
          </w:p>
          <w:p w:rsidR="005523E5" w:rsidRPr="005523E5" w:rsidRDefault="005523E5" w:rsidP="00311996">
            <w:pPr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</w:pPr>
          </w:p>
          <w:p w:rsidR="005523E5" w:rsidRDefault="005523E5" w:rsidP="0057088D">
            <w:pPr>
              <w:spacing w:line="276" w:lineRule="auto"/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</w:pPr>
            <w:r w:rsidRPr="005523E5"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  <w:t>Kryterium bierze pod uwagę takie aspekty jak przyjęte stawki amortyzacji, wielkość koniecznych nakładów odtworzeniowych, koszty operacyjne, wielkość zakładanych wypływów w przepływach finansowych w okresie operacyjnym, itp.</w:t>
            </w:r>
          </w:p>
          <w:p w:rsidR="005523E5" w:rsidRPr="0067422A" w:rsidRDefault="005523E5" w:rsidP="0057088D">
            <w:pPr>
              <w:spacing w:line="276" w:lineRule="auto"/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055" w:type="dxa"/>
            <w:shd w:val="clear" w:color="auto" w:fill="auto"/>
          </w:tcPr>
          <w:p w:rsidR="005523E5" w:rsidRDefault="005523E5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proofErr w:type="spellStart"/>
            <w:r>
              <w:rPr>
                <w:rFonts w:ascii="Myriad Pro" w:hAnsi="Myriad Pro" w:cs="Arial"/>
                <w:sz w:val="20"/>
                <w:szCs w:val="20"/>
              </w:rPr>
              <w:t>Zakres</w:t>
            </w:r>
            <w:proofErr w:type="spellEnd"/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proofErr w:type="spellStart"/>
            <w:r w:rsidRPr="001A7B86">
              <w:rPr>
                <w:rFonts w:ascii="Myriad Pro" w:hAnsi="Myriad Pro" w:cs="Arial"/>
                <w:sz w:val="20"/>
                <w:szCs w:val="20"/>
              </w:rPr>
              <w:t>punktów</w:t>
            </w:r>
            <w:proofErr w:type="spellEnd"/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 0</w:t>
            </w:r>
            <w:r>
              <w:rPr>
                <w:rFonts w:ascii="Myriad Pro" w:hAnsi="Myriad Pro" w:cs="Arial"/>
                <w:sz w:val="20"/>
                <w:szCs w:val="20"/>
              </w:rPr>
              <w:t>/1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; </w:t>
            </w:r>
            <w:proofErr w:type="spellStart"/>
            <w:r w:rsidRPr="001A7B86">
              <w:rPr>
                <w:rFonts w:ascii="Myriad Pro" w:hAnsi="Myriad Pro" w:cs="Arial"/>
                <w:sz w:val="20"/>
                <w:szCs w:val="20"/>
              </w:rPr>
              <w:t>waga</w:t>
            </w:r>
            <w:proofErr w:type="spellEnd"/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0A0979">
              <w:rPr>
                <w:rFonts w:ascii="Myriad Pro" w:hAnsi="Myriad Pro" w:cs="Arial"/>
                <w:sz w:val="20"/>
                <w:szCs w:val="20"/>
              </w:rPr>
              <w:t>3</w:t>
            </w:r>
          </w:p>
          <w:p w:rsidR="005523E5" w:rsidRPr="0067422A" w:rsidRDefault="005523E5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</w:tr>
      <w:tr w:rsidR="008764DD" w:rsidRPr="0067422A" w:rsidTr="00F25E2E">
        <w:tc>
          <w:tcPr>
            <w:tcW w:w="495" w:type="dxa"/>
            <w:vMerge/>
            <w:shd w:val="clear" w:color="auto" w:fill="auto"/>
          </w:tcPr>
          <w:p w:rsidR="008764DD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8764DD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8581" w:type="dxa"/>
            <w:shd w:val="clear" w:color="auto" w:fill="auto"/>
          </w:tcPr>
          <w:p w:rsidR="00EB5F78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 projekcie</w:t>
            </w:r>
            <w:r w:rsidR="00EB5F78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:</w:t>
            </w:r>
          </w:p>
          <w:p w:rsidR="003E698B" w:rsidRPr="0067422A" w:rsidRDefault="008764DD" w:rsidP="0057088D">
            <w:pPr>
              <w:pStyle w:val="Akapitzlist"/>
              <w:numPr>
                <w:ilvl w:val="0"/>
                <w:numId w:val="6"/>
              </w:numPr>
              <w:ind w:left="319" w:hanging="283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zastosowano rozwiązania</w:t>
            </w:r>
            <w:r w:rsidR="000547F7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/</w:t>
            </w:r>
            <w:r w:rsidR="000547F7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technologie dostosowujące infrastrukturę do skutków zmian klimatu (np. powódź, susza), zdiagnozowanych na obszarze realizacji projektu</w:t>
            </w:r>
            <w:r w:rsidR="003E698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– </w:t>
            </w:r>
            <w:r w:rsidR="001177F6" w:rsidRPr="0067422A">
              <w:rPr>
                <w:rFonts w:ascii="Myriad Pro" w:hAnsi="Myriad Pro" w:cs="Arial"/>
                <w:b/>
                <w:color w:val="000000"/>
                <w:sz w:val="20"/>
                <w:szCs w:val="20"/>
                <w:lang w:val="pl-PL"/>
              </w:rPr>
              <w:t xml:space="preserve">2 </w:t>
            </w:r>
            <w:r w:rsidR="003E698B" w:rsidRPr="0067422A">
              <w:rPr>
                <w:rFonts w:ascii="Myriad Pro" w:hAnsi="Myriad Pro" w:cs="Arial"/>
                <w:b/>
                <w:color w:val="000000"/>
                <w:sz w:val="20"/>
                <w:szCs w:val="20"/>
                <w:lang w:val="pl-PL"/>
              </w:rPr>
              <w:t>pkt</w:t>
            </w:r>
            <w:r w:rsidR="00EB5F78" w:rsidRPr="0067422A">
              <w:rPr>
                <w:rFonts w:ascii="Myriad Pro" w:hAnsi="Myriad Pro" w:cs="Arial"/>
                <w:b/>
                <w:sz w:val="20"/>
                <w:szCs w:val="20"/>
                <w:lang w:val="pl-PL"/>
              </w:rPr>
              <w:t>.</w:t>
            </w:r>
          </w:p>
          <w:p w:rsidR="003E698B" w:rsidRPr="0067422A" w:rsidRDefault="00EB5F78" w:rsidP="0057088D">
            <w:pPr>
              <w:pStyle w:val="Akapitzlist"/>
              <w:numPr>
                <w:ilvl w:val="0"/>
                <w:numId w:val="6"/>
              </w:numPr>
              <w:ind w:left="319" w:hanging="283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n</w:t>
            </w:r>
            <w:r w:rsidR="003E698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ie zastosowano takich rozwiązań – </w:t>
            </w:r>
            <w:r w:rsidR="003E698B" w:rsidRPr="0067422A">
              <w:rPr>
                <w:rFonts w:ascii="Myriad Pro" w:hAnsi="Myriad Pro" w:cs="Arial"/>
                <w:b/>
                <w:sz w:val="20"/>
                <w:szCs w:val="20"/>
                <w:lang w:val="pl-PL"/>
              </w:rPr>
              <w:t>0 pkt.</w:t>
            </w:r>
            <w:r w:rsidR="003E698B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</w:t>
            </w:r>
          </w:p>
          <w:p w:rsidR="006D48D0" w:rsidRPr="0067422A" w:rsidRDefault="006D48D0" w:rsidP="006D48D0">
            <w:pPr>
              <w:pStyle w:val="Akapitzlist"/>
              <w:ind w:left="319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3055" w:type="dxa"/>
            <w:shd w:val="clear" w:color="auto" w:fill="auto"/>
          </w:tcPr>
          <w:p w:rsidR="003E698B" w:rsidRPr="0067422A" w:rsidRDefault="003E698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Zakres</w:t>
            </w:r>
            <w:r w:rsidR="008B044E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  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punktów 0/</w:t>
            </w:r>
            <w:r w:rsidR="00522FED"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2</w:t>
            </w: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;</w:t>
            </w:r>
          </w:p>
          <w:p w:rsidR="003E698B" w:rsidRPr="0067422A" w:rsidRDefault="003E698B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lang w:val="pl-PL"/>
              </w:rPr>
              <w:t>waga 1</w:t>
            </w:r>
          </w:p>
          <w:p w:rsidR="008764DD" w:rsidRPr="0067422A" w:rsidRDefault="008764DD" w:rsidP="0057088D">
            <w:pPr>
              <w:spacing w:line="276" w:lineRule="auto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</w:tr>
      <w:tr w:rsidR="00547423" w:rsidRPr="0067422A" w:rsidTr="00F25E2E">
        <w:tc>
          <w:tcPr>
            <w:tcW w:w="495" w:type="dxa"/>
            <w:vMerge/>
            <w:shd w:val="clear" w:color="auto" w:fill="auto"/>
          </w:tcPr>
          <w:p w:rsidR="00547423" w:rsidRPr="0067422A" w:rsidRDefault="00547423" w:rsidP="0057088D">
            <w:pPr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547423" w:rsidRPr="0067422A" w:rsidRDefault="00547423" w:rsidP="0057088D">
            <w:pPr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8581" w:type="dxa"/>
            <w:shd w:val="clear" w:color="auto" w:fill="auto"/>
          </w:tcPr>
          <w:p w:rsidR="00547423" w:rsidRDefault="00547423" w:rsidP="00311996">
            <w:pPr>
              <w:rPr>
                <w:rFonts w:ascii="Myriad Pro" w:hAnsi="Myriad Pro"/>
                <w:sz w:val="20"/>
                <w:szCs w:val="20"/>
                <w:lang w:val="pl-PL"/>
              </w:rPr>
            </w:pPr>
            <w:r w:rsidRPr="00547423">
              <w:rPr>
                <w:rFonts w:ascii="Myriad Pro" w:hAnsi="Myriad Pro" w:cs="Arial"/>
                <w:sz w:val="20"/>
                <w:szCs w:val="20"/>
                <w:lang w:val="pl-PL"/>
              </w:rPr>
              <w:t xml:space="preserve">Ocenie podlega kompleksowość, adekwatność i skuteczność zaplanowanych w ramach projektu lub już stosowanych w przedsiębiorstwie działań służących </w:t>
            </w:r>
            <w:r w:rsidRPr="00547423">
              <w:rPr>
                <w:rFonts w:ascii="Myriad Pro" w:hAnsi="Myriad Pro"/>
                <w:b/>
                <w:sz w:val="20"/>
                <w:szCs w:val="20"/>
                <w:lang w:val="pl-PL"/>
              </w:rPr>
              <w:t>dostosowaniu przedsiębiorstwa do skutecznego przeciwdziałania negatywnym skutkom wystąpienia epidemii COVID-19</w:t>
            </w:r>
            <w:r w:rsidRPr="00547423">
              <w:rPr>
                <w:rFonts w:ascii="Myriad Pro" w:hAnsi="Myriad Pro"/>
                <w:sz w:val="20"/>
                <w:szCs w:val="20"/>
                <w:lang w:val="pl-PL"/>
              </w:rPr>
              <w:t xml:space="preserve">, tzn. działań polegających na przebudowie lub rozbudowie infrastruktury (obiektów), adaptacji pomieszczeń, wdrożeniu rozwiązań ICT, zakupie wyposażenia (ozonatory, lampy UV, urządzenia sterylizujące, wyparzające, itp.), </w:t>
            </w:r>
          </w:p>
          <w:p w:rsidR="00547423" w:rsidRPr="00547423" w:rsidRDefault="00547423" w:rsidP="00311996">
            <w:pPr>
              <w:tabs>
                <w:tab w:val="left" w:pos="1204"/>
              </w:tabs>
              <w:jc w:val="both"/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  <w:p w:rsidR="00547423" w:rsidRPr="00547423" w:rsidRDefault="00547423" w:rsidP="00311996">
            <w:pPr>
              <w:tabs>
                <w:tab w:val="left" w:pos="1204"/>
              </w:tabs>
              <w:jc w:val="both"/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 w:eastAsia="pl-PL"/>
              </w:rPr>
            </w:pPr>
            <w:r w:rsidRPr="00547423"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 w:eastAsia="pl-PL"/>
              </w:rPr>
              <w:t>Punkty przyznawane są w skali od 1 do 3 przy czym liczba przyznanych punktów oznacza, że projekt spełnia kryterium w stopniu:</w:t>
            </w:r>
          </w:p>
          <w:p w:rsidR="00547423" w:rsidRPr="00AB57E9" w:rsidRDefault="00547423" w:rsidP="00AB57E9">
            <w:pPr>
              <w:pStyle w:val="Akapitzlist"/>
              <w:numPr>
                <w:ilvl w:val="0"/>
                <w:numId w:val="6"/>
              </w:numPr>
              <w:ind w:left="319" w:hanging="283"/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>bardzo</w:t>
            </w:r>
            <w:proofErr w:type="spellEnd"/>
            <w:r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>dobrym</w:t>
            </w:r>
            <w:proofErr w:type="spellEnd"/>
            <w:r w:rsidR="00AB57E9"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57E9" w:rsidRPr="00AB57E9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 xml:space="preserve">– </w:t>
            </w:r>
            <w:r w:rsidR="00AB57E9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57E9" w:rsidRPr="00AB57E9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>3 pkt.</w:t>
            </w:r>
          </w:p>
          <w:p w:rsidR="00547423" w:rsidRPr="00AB57E9" w:rsidRDefault="00547423" w:rsidP="00AB57E9">
            <w:pPr>
              <w:pStyle w:val="Akapitzlist"/>
              <w:numPr>
                <w:ilvl w:val="0"/>
                <w:numId w:val="6"/>
              </w:numPr>
              <w:ind w:left="319" w:hanging="283"/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>dobrym</w:t>
            </w:r>
            <w:proofErr w:type="spellEnd"/>
            <w:r w:rsidR="00AB57E9"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57E9" w:rsidRPr="00AB57E9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 xml:space="preserve">– </w:t>
            </w:r>
            <w:r w:rsidR="00AB57E9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 xml:space="preserve"> 2</w:t>
            </w:r>
            <w:r w:rsidR="00AB57E9" w:rsidRPr="00AB57E9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 xml:space="preserve"> pkt.</w:t>
            </w:r>
          </w:p>
          <w:p w:rsidR="00AB57E9" w:rsidRPr="00AB57E9" w:rsidRDefault="00547423" w:rsidP="00AB57E9">
            <w:pPr>
              <w:pStyle w:val="Akapitzlist"/>
              <w:numPr>
                <w:ilvl w:val="0"/>
                <w:numId w:val="6"/>
              </w:numPr>
              <w:ind w:left="319" w:hanging="283"/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>przeciętnym</w:t>
            </w:r>
            <w:proofErr w:type="spellEnd"/>
            <w:r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57E9" w:rsidRPr="00AB57E9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 xml:space="preserve">– </w:t>
            </w:r>
            <w:r w:rsidR="00AB57E9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 xml:space="preserve"> 1</w:t>
            </w:r>
            <w:r w:rsidR="008A0501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8A0501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>pkt</w:t>
            </w:r>
            <w:proofErr w:type="spellEnd"/>
          </w:p>
          <w:p w:rsidR="00547423" w:rsidRDefault="00547423" w:rsidP="00311996">
            <w:pPr>
              <w:tabs>
                <w:tab w:val="left" w:pos="1204"/>
              </w:tabs>
              <w:jc w:val="both"/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</w:pPr>
          </w:p>
          <w:p w:rsidR="00547423" w:rsidRPr="00284A47" w:rsidRDefault="00547423" w:rsidP="00284A47">
            <w:pPr>
              <w:rPr>
                <w:rFonts w:ascii="Myriad Pro" w:eastAsia="Times New Roman" w:hAnsi="Myriad Pro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3055" w:type="dxa"/>
            <w:shd w:val="clear" w:color="auto" w:fill="auto"/>
          </w:tcPr>
          <w:p w:rsidR="00547423" w:rsidRDefault="00547423" w:rsidP="0057088D">
            <w:pPr>
              <w:rPr>
                <w:rFonts w:ascii="Myriad Pro" w:hAnsi="Myriad Pro" w:cs="Arial"/>
                <w:sz w:val="20"/>
                <w:szCs w:val="20"/>
              </w:rPr>
            </w:pPr>
            <w:proofErr w:type="spellStart"/>
            <w:r>
              <w:rPr>
                <w:rFonts w:ascii="Myriad Pro" w:hAnsi="Myriad Pro" w:cs="Arial"/>
                <w:sz w:val="20"/>
                <w:szCs w:val="20"/>
              </w:rPr>
              <w:t>Skala</w:t>
            </w:r>
            <w:proofErr w:type="spellEnd"/>
            <w:r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yriad Pro" w:hAnsi="Myriad Pro" w:cs="Arial"/>
                <w:sz w:val="20"/>
                <w:szCs w:val="20"/>
              </w:rPr>
              <w:t>punktów</w:t>
            </w:r>
            <w:proofErr w:type="spellEnd"/>
            <w:r>
              <w:rPr>
                <w:rFonts w:ascii="Myriad Pro" w:hAnsi="Myriad Pro" w:cs="Arial"/>
                <w:sz w:val="20"/>
                <w:szCs w:val="20"/>
              </w:rPr>
              <w:t xml:space="preserve"> 1/2/3; </w:t>
            </w:r>
            <w:proofErr w:type="spellStart"/>
            <w:r>
              <w:rPr>
                <w:rFonts w:ascii="Myriad Pro" w:hAnsi="Myriad Pro" w:cs="Arial"/>
                <w:sz w:val="20"/>
                <w:szCs w:val="20"/>
              </w:rPr>
              <w:t>waga</w:t>
            </w:r>
            <w:proofErr w:type="spellEnd"/>
            <w:r>
              <w:rPr>
                <w:rFonts w:ascii="Myriad Pro" w:hAnsi="Myriad Pro" w:cs="Arial"/>
                <w:sz w:val="20"/>
                <w:szCs w:val="20"/>
              </w:rPr>
              <w:t xml:space="preserve"> 2</w:t>
            </w:r>
          </w:p>
        </w:tc>
      </w:tr>
      <w:tr w:rsidR="000A0979" w:rsidRPr="0067422A" w:rsidTr="00F25E2E">
        <w:tc>
          <w:tcPr>
            <w:tcW w:w="495" w:type="dxa"/>
            <w:vMerge/>
            <w:shd w:val="clear" w:color="auto" w:fill="auto"/>
          </w:tcPr>
          <w:p w:rsidR="000A0979" w:rsidRPr="0067422A" w:rsidRDefault="000A0979" w:rsidP="0057088D">
            <w:pPr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0A0979" w:rsidRPr="0067422A" w:rsidRDefault="000A0979" w:rsidP="0057088D">
            <w:pPr>
              <w:rPr>
                <w:rFonts w:ascii="Myriad Pro" w:hAnsi="Myriad Pro" w:cs="Arial"/>
                <w:sz w:val="20"/>
                <w:szCs w:val="20"/>
                <w:lang w:val="pl-PL"/>
              </w:rPr>
            </w:pPr>
          </w:p>
        </w:tc>
        <w:tc>
          <w:tcPr>
            <w:tcW w:w="8581" w:type="dxa"/>
            <w:shd w:val="clear" w:color="auto" w:fill="auto"/>
          </w:tcPr>
          <w:p w:rsidR="003D1C08" w:rsidRDefault="000A0979" w:rsidP="00311996">
            <w:pPr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</w:pPr>
            <w:r w:rsidRPr="000A0979"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  <w:t>Wnioskodawc</w:t>
            </w:r>
            <w:r w:rsidR="003D1C08"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  <w:t>a posiada</w:t>
            </w:r>
            <w:r w:rsidRPr="000A0979"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  <w:t xml:space="preserve"> doświadczenie w realizacji podobnych przedsięwzięć (projektów dofinansowanych z UE lub inn</w:t>
            </w:r>
            <w:r w:rsidR="003D1C08"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  <w:t>ych</w:t>
            </w:r>
            <w:r w:rsidRPr="000A0979"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  <w:t xml:space="preserve"> inwestycj</w:t>
            </w:r>
            <w:r w:rsidR="003D1C08"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  <w:t>i</w:t>
            </w:r>
            <w:r w:rsidRPr="000A0979"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  <w:t xml:space="preserve"> o podobnym do przedmiotowego projektu </w:t>
            </w:r>
            <w:r w:rsidRPr="000A0979"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  <w:lastRenderedPageBreak/>
              <w:t>charakterze)</w:t>
            </w:r>
            <w:r w:rsidR="003D1C08"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  <w:t>, które</w:t>
            </w:r>
            <w:r w:rsidRPr="000A0979"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  <w:t xml:space="preserve"> uprawdopodabnia</w:t>
            </w:r>
            <w:r w:rsidR="003D1C08"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Pr="000A0979"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  <w:t>ponadprzeciętną trwałość projektu</w:t>
            </w:r>
            <w:r w:rsidR="003D1C08"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  <w:t xml:space="preserve"> </w:t>
            </w:r>
            <w:r w:rsidR="008A0501">
              <w:rPr>
                <w:rFonts w:ascii="Myriad Pro" w:hAnsi="Myriad Pro" w:cs="Arial"/>
                <w:b/>
                <w:color w:val="000000"/>
                <w:sz w:val="20"/>
                <w:szCs w:val="20"/>
                <w:lang w:val="pl-PL"/>
              </w:rPr>
              <w:t>– 1 pkt</w:t>
            </w:r>
          </w:p>
          <w:p w:rsidR="003D1C08" w:rsidRDefault="003D1C08" w:rsidP="00311996">
            <w:pPr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</w:pPr>
          </w:p>
          <w:p w:rsidR="000A0979" w:rsidRPr="00547423" w:rsidRDefault="003D1C08" w:rsidP="00311996">
            <w:pPr>
              <w:rPr>
                <w:rFonts w:ascii="Myriad Pro" w:hAnsi="Myriad Pro" w:cs="Arial"/>
                <w:sz w:val="20"/>
                <w:szCs w:val="20"/>
                <w:lang w:val="pl-PL"/>
              </w:rPr>
            </w:pPr>
            <w:r w:rsidRPr="003D1C08">
              <w:rPr>
                <w:rFonts w:ascii="Myriad Pro" w:hAnsi="Myriad Pro" w:cs="Arial"/>
                <w:color w:val="000000"/>
                <w:sz w:val="20"/>
                <w:szCs w:val="20"/>
                <w:lang w:val="pl-PL"/>
              </w:rPr>
              <w:t xml:space="preserve">Wnioskodawca nie posiada powyżej wskazanego doświadczenia – </w:t>
            </w:r>
            <w:r w:rsidRPr="003D1C08">
              <w:rPr>
                <w:rFonts w:ascii="Myriad Pro" w:hAnsi="Myriad Pro" w:cs="Arial"/>
                <w:b/>
                <w:color w:val="000000"/>
                <w:sz w:val="20"/>
                <w:szCs w:val="20"/>
                <w:lang w:val="pl-PL"/>
              </w:rPr>
              <w:t>0 pkt.</w:t>
            </w:r>
          </w:p>
        </w:tc>
        <w:tc>
          <w:tcPr>
            <w:tcW w:w="3055" w:type="dxa"/>
            <w:shd w:val="clear" w:color="auto" w:fill="auto"/>
          </w:tcPr>
          <w:p w:rsidR="000A0979" w:rsidRDefault="000A0979" w:rsidP="0057088D">
            <w:pPr>
              <w:rPr>
                <w:rFonts w:ascii="Myriad Pro" w:hAnsi="Myriad Pro" w:cs="Arial"/>
                <w:sz w:val="20"/>
                <w:szCs w:val="20"/>
              </w:rPr>
            </w:pPr>
            <w:proofErr w:type="spellStart"/>
            <w:r>
              <w:rPr>
                <w:rFonts w:ascii="Myriad Pro" w:hAnsi="Myriad Pro" w:cs="Arial"/>
                <w:sz w:val="20"/>
                <w:szCs w:val="20"/>
              </w:rPr>
              <w:lastRenderedPageBreak/>
              <w:t>Zakres</w:t>
            </w:r>
            <w:proofErr w:type="spellEnd"/>
            <w:r w:rsidRPr="00BD6CCF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proofErr w:type="spellStart"/>
            <w:r w:rsidRPr="00BD6CCF">
              <w:rPr>
                <w:rFonts w:ascii="Myriad Pro" w:hAnsi="Myriad Pro" w:cs="Arial"/>
                <w:sz w:val="20"/>
                <w:szCs w:val="20"/>
              </w:rPr>
              <w:t>punktów</w:t>
            </w:r>
            <w:proofErr w:type="spellEnd"/>
            <w:r w:rsidRPr="00BD6CCF">
              <w:rPr>
                <w:rFonts w:ascii="Myriad Pro" w:hAnsi="Myriad Pro" w:cs="Arial"/>
                <w:sz w:val="20"/>
                <w:szCs w:val="20"/>
              </w:rPr>
              <w:t xml:space="preserve"> 0</w:t>
            </w:r>
            <w:r>
              <w:rPr>
                <w:rFonts w:ascii="Myriad Pro" w:hAnsi="Myriad Pro" w:cs="Arial"/>
                <w:sz w:val="20"/>
                <w:szCs w:val="20"/>
              </w:rPr>
              <w:t>/</w:t>
            </w:r>
            <w:r w:rsidRPr="00BD6CCF">
              <w:rPr>
                <w:rFonts w:ascii="Myriad Pro" w:hAnsi="Myriad Pro" w:cs="Arial"/>
                <w:sz w:val="20"/>
                <w:szCs w:val="20"/>
              </w:rPr>
              <w:t xml:space="preserve">1; </w:t>
            </w:r>
            <w:proofErr w:type="spellStart"/>
            <w:r w:rsidRPr="00BD6CCF">
              <w:rPr>
                <w:rFonts w:ascii="Myriad Pro" w:hAnsi="Myriad Pro" w:cs="Arial"/>
                <w:sz w:val="20"/>
                <w:szCs w:val="20"/>
              </w:rPr>
              <w:t>waga</w:t>
            </w:r>
            <w:proofErr w:type="spellEnd"/>
            <w:r w:rsidRPr="00BD6CCF">
              <w:rPr>
                <w:rFonts w:ascii="Myriad Pro" w:hAnsi="Myriad Pro" w:cs="Arial"/>
                <w:sz w:val="20"/>
                <w:szCs w:val="20"/>
              </w:rPr>
              <w:t xml:space="preserve"> 3</w:t>
            </w:r>
          </w:p>
        </w:tc>
      </w:tr>
    </w:tbl>
    <w:p w:rsidR="009A7C33" w:rsidRPr="0067422A" w:rsidRDefault="009A7C33" w:rsidP="0057088D">
      <w:pPr>
        <w:spacing w:after="0"/>
        <w:rPr>
          <w:rFonts w:ascii="Myriad Pro" w:hAnsi="Myriad Pro" w:cs="Arial"/>
          <w:sz w:val="20"/>
          <w:szCs w:val="20"/>
          <w:lang w:val="pl-PL"/>
        </w:rPr>
      </w:pPr>
    </w:p>
    <w:p w:rsidR="00E073C6" w:rsidRPr="0067422A" w:rsidRDefault="00E073C6" w:rsidP="0057088D">
      <w:pPr>
        <w:spacing w:after="0"/>
        <w:rPr>
          <w:rFonts w:ascii="Myriad Pro" w:hAnsi="Myriad Pro" w:cs="Arial"/>
          <w:sz w:val="20"/>
          <w:szCs w:val="20"/>
          <w:lang w:val="pl-PL"/>
        </w:rPr>
      </w:pPr>
    </w:p>
    <w:sectPr w:rsidR="00E073C6" w:rsidRPr="0067422A" w:rsidSect="002C68A1">
      <w:footerReference w:type="default" r:id="rId9"/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115" w:rsidRDefault="000A2115" w:rsidP="006E6228">
      <w:pPr>
        <w:spacing w:after="0" w:line="240" w:lineRule="auto"/>
      </w:pPr>
      <w:r>
        <w:separator/>
      </w:r>
    </w:p>
  </w:endnote>
  <w:endnote w:type="continuationSeparator" w:id="0">
    <w:p w:rsidR="000A2115" w:rsidRDefault="000A2115" w:rsidP="006E6228">
      <w:pPr>
        <w:spacing w:after="0" w:line="240" w:lineRule="auto"/>
      </w:pPr>
      <w:r>
        <w:continuationSeparator/>
      </w:r>
    </w:p>
  </w:endnote>
  <w:endnote w:type="continuationNotice" w:id="1">
    <w:p w:rsidR="000A2115" w:rsidRDefault="000A21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3571726"/>
      <w:docPartObj>
        <w:docPartGallery w:val="Page Numbers (Bottom of Page)"/>
        <w:docPartUnique/>
      </w:docPartObj>
    </w:sdtPr>
    <w:sdtEndPr>
      <w:rPr>
        <w:rFonts w:ascii="Calibri" w:hAnsi="Calibri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Calibri" w:hAnsi="Calibri"/>
            <w:sz w:val="16"/>
            <w:szCs w:val="16"/>
          </w:rPr>
        </w:sdtEndPr>
        <w:sdtContent>
          <w:p w:rsidR="002D0C45" w:rsidRPr="000D5636" w:rsidRDefault="002D0C45">
            <w:pPr>
              <w:pStyle w:val="Stopka"/>
              <w:jc w:val="right"/>
              <w:rPr>
                <w:rFonts w:ascii="Calibri" w:hAnsi="Calibri"/>
                <w:sz w:val="16"/>
                <w:szCs w:val="16"/>
              </w:rPr>
            </w:pPr>
            <w:r w:rsidRPr="001A7B86">
              <w:rPr>
                <w:rFonts w:ascii="Calibri" w:hAnsi="Calibri"/>
                <w:sz w:val="16"/>
                <w:szCs w:val="16"/>
                <w:lang w:val="pl-PL"/>
              </w:rPr>
              <w:t>Strona</w:t>
            </w:r>
            <w:r w:rsidRPr="000D5636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instrText>PAGE</w:instrText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17227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  <w:r w:rsidRPr="000D5636">
              <w:rPr>
                <w:rFonts w:ascii="Calibri" w:hAnsi="Calibri"/>
                <w:sz w:val="16"/>
                <w:szCs w:val="16"/>
              </w:rPr>
              <w:t xml:space="preserve"> z </w:t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instrText>NUMPAGES</w:instrText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17227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23</w:t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2D0C45" w:rsidRDefault="002D0C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115" w:rsidRDefault="000A2115" w:rsidP="006E6228">
      <w:pPr>
        <w:spacing w:after="0" w:line="240" w:lineRule="auto"/>
      </w:pPr>
      <w:r>
        <w:separator/>
      </w:r>
    </w:p>
  </w:footnote>
  <w:footnote w:type="continuationSeparator" w:id="0">
    <w:p w:rsidR="000A2115" w:rsidRDefault="000A2115" w:rsidP="006E6228">
      <w:pPr>
        <w:spacing w:after="0" w:line="240" w:lineRule="auto"/>
      </w:pPr>
      <w:r>
        <w:continuationSeparator/>
      </w:r>
    </w:p>
  </w:footnote>
  <w:footnote w:type="continuationNotice" w:id="1">
    <w:p w:rsidR="000A2115" w:rsidRDefault="000A211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81F"/>
    <w:multiLevelType w:val="hybridMultilevel"/>
    <w:tmpl w:val="444C7AFC"/>
    <w:lvl w:ilvl="0" w:tplc="A0BCE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329B8"/>
    <w:multiLevelType w:val="hybridMultilevel"/>
    <w:tmpl w:val="9F1A534E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4C28A5"/>
    <w:multiLevelType w:val="hybridMultilevel"/>
    <w:tmpl w:val="E4529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9255D"/>
    <w:multiLevelType w:val="hybridMultilevel"/>
    <w:tmpl w:val="8BACF1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EF29C4"/>
    <w:multiLevelType w:val="hybridMultilevel"/>
    <w:tmpl w:val="18EC5CE4"/>
    <w:lvl w:ilvl="0" w:tplc="AE104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595A90"/>
    <w:multiLevelType w:val="hybridMultilevel"/>
    <w:tmpl w:val="FB661DC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47A4A"/>
    <w:multiLevelType w:val="hybridMultilevel"/>
    <w:tmpl w:val="ACDC0872"/>
    <w:lvl w:ilvl="0" w:tplc="85187FEA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>
    <w:nsid w:val="10CD3A3C"/>
    <w:multiLevelType w:val="hybridMultilevel"/>
    <w:tmpl w:val="2F30A5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96DE3"/>
    <w:multiLevelType w:val="hybridMultilevel"/>
    <w:tmpl w:val="F0129AA6"/>
    <w:lvl w:ilvl="0" w:tplc="A0BCE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0A66D2"/>
    <w:multiLevelType w:val="hybridMultilevel"/>
    <w:tmpl w:val="02D29D1C"/>
    <w:lvl w:ilvl="0" w:tplc="85187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D7604D"/>
    <w:multiLevelType w:val="hybridMultilevel"/>
    <w:tmpl w:val="6B38D9DC"/>
    <w:lvl w:ilvl="0" w:tplc="85187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E07258"/>
    <w:multiLevelType w:val="hybridMultilevel"/>
    <w:tmpl w:val="AFD04650"/>
    <w:lvl w:ilvl="0" w:tplc="0415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2">
    <w:nsid w:val="1D7F46FD"/>
    <w:multiLevelType w:val="hybridMultilevel"/>
    <w:tmpl w:val="5FA80F98"/>
    <w:lvl w:ilvl="0" w:tplc="98C6515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9966D1"/>
    <w:multiLevelType w:val="hybridMultilevel"/>
    <w:tmpl w:val="C81EA2B8"/>
    <w:lvl w:ilvl="0" w:tplc="AE1040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0F0254"/>
    <w:multiLevelType w:val="hybridMultilevel"/>
    <w:tmpl w:val="DC6465EA"/>
    <w:lvl w:ilvl="0" w:tplc="AE1040FE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5">
    <w:nsid w:val="27040806"/>
    <w:multiLevelType w:val="hybridMultilevel"/>
    <w:tmpl w:val="63C873F8"/>
    <w:lvl w:ilvl="0" w:tplc="D88E5268">
      <w:start w:val="1"/>
      <w:numFmt w:val="decimal"/>
      <w:lvlText w:val="%1."/>
      <w:lvlJc w:val="left"/>
      <w:pPr>
        <w:ind w:left="785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38B64BE8"/>
    <w:multiLevelType w:val="hybridMultilevel"/>
    <w:tmpl w:val="153013E0"/>
    <w:lvl w:ilvl="0" w:tplc="F634F09C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99846E4"/>
    <w:multiLevelType w:val="hybridMultilevel"/>
    <w:tmpl w:val="2AE02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E578D5"/>
    <w:multiLevelType w:val="hybridMultilevel"/>
    <w:tmpl w:val="D4AECF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496688E"/>
    <w:multiLevelType w:val="hybridMultilevel"/>
    <w:tmpl w:val="1CE0151E"/>
    <w:lvl w:ilvl="0" w:tplc="049671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4D448C8"/>
    <w:multiLevelType w:val="hybridMultilevel"/>
    <w:tmpl w:val="BBF889CA"/>
    <w:lvl w:ilvl="0" w:tplc="5E28A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297465"/>
    <w:multiLevelType w:val="hybridMultilevel"/>
    <w:tmpl w:val="54B2A0C6"/>
    <w:lvl w:ilvl="0" w:tplc="F252DD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285A95"/>
    <w:multiLevelType w:val="hybridMultilevel"/>
    <w:tmpl w:val="7D825FBA"/>
    <w:lvl w:ilvl="0" w:tplc="AE1040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F410F1"/>
    <w:multiLevelType w:val="hybridMultilevel"/>
    <w:tmpl w:val="2B0CB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59073B"/>
    <w:multiLevelType w:val="hybridMultilevel"/>
    <w:tmpl w:val="1B5AC5C4"/>
    <w:lvl w:ilvl="0" w:tplc="AE1040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A7E5A66"/>
    <w:multiLevelType w:val="hybridMultilevel"/>
    <w:tmpl w:val="63148586"/>
    <w:lvl w:ilvl="0" w:tplc="6A8C0E1A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E63B50"/>
    <w:multiLevelType w:val="hybridMultilevel"/>
    <w:tmpl w:val="A2B20E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8B1E66"/>
    <w:multiLevelType w:val="hybridMultilevel"/>
    <w:tmpl w:val="59CEC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C01452"/>
    <w:multiLevelType w:val="hybridMultilevel"/>
    <w:tmpl w:val="8A8A5E5C"/>
    <w:lvl w:ilvl="0" w:tplc="85187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26688A"/>
    <w:multiLevelType w:val="hybridMultilevel"/>
    <w:tmpl w:val="8EFE4CBC"/>
    <w:lvl w:ilvl="0" w:tplc="A0BCE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987904"/>
    <w:multiLevelType w:val="hybridMultilevel"/>
    <w:tmpl w:val="BF521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1C14BF"/>
    <w:multiLevelType w:val="hybridMultilevel"/>
    <w:tmpl w:val="320C4A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D540201"/>
    <w:multiLevelType w:val="hybridMultilevel"/>
    <w:tmpl w:val="2C54F56C"/>
    <w:lvl w:ilvl="0" w:tplc="CA20E5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3B46BC"/>
    <w:multiLevelType w:val="hybridMultilevel"/>
    <w:tmpl w:val="B084288E"/>
    <w:lvl w:ilvl="0" w:tplc="D88E5268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8F3366"/>
    <w:multiLevelType w:val="hybridMultilevel"/>
    <w:tmpl w:val="02F85B36"/>
    <w:lvl w:ilvl="0" w:tplc="E9B8DC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9F0F23"/>
    <w:multiLevelType w:val="hybridMultilevel"/>
    <w:tmpl w:val="E6A85D8A"/>
    <w:lvl w:ilvl="0" w:tplc="85187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626673"/>
    <w:multiLevelType w:val="hybridMultilevel"/>
    <w:tmpl w:val="1EF27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920FCC"/>
    <w:multiLevelType w:val="hybridMultilevel"/>
    <w:tmpl w:val="57F820AE"/>
    <w:lvl w:ilvl="0" w:tplc="A0BCE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677034"/>
    <w:multiLevelType w:val="hybridMultilevel"/>
    <w:tmpl w:val="A96C21F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9">
    <w:nsid w:val="7D2665EB"/>
    <w:multiLevelType w:val="hybridMultilevel"/>
    <w:tmpl w:val="3B4E9A1C"/>
    <w:lvl w:ilvl="0" w:tplc="85187F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85187F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8"/>
  </w:num>
  <w:num w:numId="5">
    <w:abstractNumId w:val="29"/>
  </w:num>
  <w:num w:numId="6">
    <w:abstractNumId w:val="21"/>
  </w:num>
  <w:num w:numId="7">
    <w:abstractNumId w:val="34"/>
  </w:num>
  <w:num w:numId="8">
    <w:abstractNumId w:val="26"/>
  </w:num>
  <w:num w:numId="9">
    <w:abstractNumId w:val="4"/>
  </w:num>
  <w:num w:numId="10">
    <w:abstractNumId w:val="22"/>
  </w:num>
  <w:num w:numId="11">
    <w:abstractNumId w:val="32"/>
  </w:num>
  <w:num w:numId="12">
    <w:abstractNumId w:val="24"/>
  </w:num>
  <w:num w:numId="13">
    <w:abstractNumId w:val="15"/>
  </w:num>
  <w:num w:numId="14">
    <w:abstractNumId w:val="36"/>
  </w:num>
  <w:num w:numId="15">
    <w:abstractNumId w:val="11"/>
  </w:num>
  <w:num w:numId="16">
    <w:abstractNumId w:val="14"/>
  </w:num>
  <w:num w:numId="17">
    <w:abstractNumId w:val="13"/>
  </w:num>
  <w:num w:numId="18">
    <w:abstractNumId w:val="10"/>
  </w:num>
  <w:num w:numId="19">
    <w:abstractNumId w:val="19"/>
  </w:num>
  <w:num w:numId="20">
    <w:abstractNumId w:val="27"/>
  </w:num>
  <w:num w:numId="21">
    <w:abstractNumId w:val="16"/>
  </w:num>
  <w:num w:numId="22">
    <w:abstractNumId w:val="7"/>
  </w:num>
  <w:num w:numId="23">
    <w:abstractNumId w:val="25"/>
  </w:num>
  <w:num w:numId="24">
    <w:abstractNumId w:val="1"/>
  </w:num>
  <w:num w:numId="25">
    <w:abstractNumId w:val="30"/>
  </w:num>
  <w:num w:numId="26">
    <w:abstractNumId w:val="2"/>
  </w:num>
  <w:num w:numId="27">
    <w:abstractNumId w:val="12"/>
  </w:num>
  <w:num w:numId="28">
    <w:abstractNumId w:val="33"/>
  </w:num>
  <w:num w:numId="29">
    <w:abstractNumId w:val="38"/>
  </w:num>
  <w:num w:numId="30">
    <w:abstractNumId w:val="37"/>
  </w:num>
  <w:num w:numId="31">
    <w:abstractNumId w:val="0"/>
  </w:num>
  <w:num w:numId="32">
    <w:abstractNumId w:val="31"/>
  </w:num>
  <w:num w:numId="33">
    <w:abstractNumId w:val="23"/>
  </w:num>
  <w:num w:numId="34">
    <w:abstractNumId w:val="35"/>
  </w:num>
  <w:num w:numId="35">
    <w:abstractNumId w:val="28"/>
  </w:num>
  <w:num w:numId="36">
    <w:abstractNumId w:val="39"/>
  </w:num>
  <w:num w:numId="37">
    <w:abstractNumId w:val="9"/>
  </w:num>
  <w:num w:numId="38">
    <w:abstractNumId w:val="17"/>
  </w:num>
  <w:num w:numId="39">
    <w:abstractNumId w:val="18"/>
  </w:num>
  <w:num w:numId="40">
    <w:abstractNumId w:val="20"/>
  </w:num>
  <w:numIdMacAtCleanup w:val="1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abraniak Anna">
    <w15:presenceInfo w15:providerId="AD" w15:userId="S-1-5-21-3393568487-1861379847-1670424583-13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35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92A"/>
    <w:rsid w:val="0000093B"/>
    <w:rsid w:val="000009D5"/>
    <w:rsid w:val="000029DD"/>
    <w:rsid w:val="000030B9"/>
    <w:rsid w:val="00003511"/>
    <w:rsid w:val="00005500"/>
    <w:rsid w:val="00005731"/>
    <w:rsid w:val="00006D25"/>
    <w:rsid w:val="00011E9A"/>
    <w:rsid w:val="00012A5F"/>
    <w:rsid w:val="000130C5"/>
    <w:rsid w:val="00013324"/>
    <w:rsid w:val="0001337B"/>
    <w:rsid w:val="00013897"/>
    <w:rsid w:val="00014111"/>
    <w:rsid w:val="000152A9"/>
    <w:rsid w:val="000155E1"/>
    <w:rsid w:val="00016DE7"/>
    <w:rsid w:val="00020685"/>
    <w:rsid w:val="00030700"/>
    <w:rsid w:val="000321EE"/>
    <w:rsid w:val="00032680"/>
    <w:rsid w:val="000333C1"/>
    <w:rsid w:val="0003488F"/>
    <w:rsid w:val="00036B9A"/>
    <w:rsid w:val="00040ABB"/>
    <w:rsid w:val="00041ACD"/>
    <w:rsid w:val="00043CFA"/>
    <w:rsid w:val="00045A97"/>
    <w:rsid w:val="00047146"/>
    <w:rsid w:val="00051506"/>
    <w:rsid w:val="000518A0"/>
    <w:rsid w:val="0005264E"/>
    <w:rsid w:val="000547F7"/>
    <w:rsid w:val="00055FF0"/>
    <w:rsid w:val="00057147"/>
    <w:rsid w:val="00057CFB"/>
    <w:rsid w:val="00061D71"/>
    <w:rsid w:val="0006216E"/>
    <w:rsid w:val="00062A44"/>
    <w:rsid w:val="00063427"/>
    <w:rsid w:val="00063F15"/>
    <w:rsid w:val="00065919"/>
    <w:rsid w:val="00067319"/>
    <w:rsid w:val="000708FA"/>
    <w:rsid w:val="000720A6"/>
    <w:rsid w:val="0007344B"/>
    <w:rsid w:val="00073776"/>
    <w:rsid w:val="00075DD4"/>
    <w:rsid w:val="000802FB"/>
    <w:rsid w:val="0008044F"/>
    <w:rsid w:val="000810B8"/>
    <w:rsid w:val="000815B9"/>
    <w:rsid w:val="00081D97"/>
    <w:rsid w:val="000830A8"/>
    <w:rsid w:val="00085590"/>
    <w:rsid w:val="000869D4"/>
    <w:rsid w:val="000902CF"/>
    <w:rsid w:val="000906F3"/>
    <w:rsid w:val="000908A0"/>
    <w:rsid w:val="00092206"/>
    <w:rsid w:val="0009226C"/>
    <w:rsid w:val="0009260F"/>
    <w:rsid w:val="00093C98"/>
    <w:rsid w:val="0009635D"/>
    <w:rsid w:val="0009652E"/>
    <w:rsid w:val="00096875"/>
    <w:rsid w:val="000A0218"/>
    <w:rsid w:val="000A0979"/>
    <w:rsid w:val="000A1B30"/>
    <w:rsid w:val="000A1FB8"/>
    <w:rsid w:val="000A2115"/>
    <w:rsid w:val="000A21E9"/>
    <w:rsid w:val="000A50CB"/>
    <w:rsid w:val="000A6379"/>
    <w:rsid w:val="000B00D1"/>
    <w:rsid w:val="000B3823"/>
    <w:rsid w:val="000B392F"/>
    <w:rsid w:val="000B5061"/>
    <w:rsid w:val="000B6D90"/>
    <w:rsid w:val="000B7290"/>
    <w:rsid w:val="000C0F3A"/>
    <w:rsid w:val="000C2D8C"/>
    <w:rsid w:val="000C2DBD"/>
    <w:rsid w:val="000C3A20"/>
    <w:rsid w:val="000C5D39"/>
    <w:rsid w:val="000C5D66"/>
    <w:rsid w:val="000C7677"/>
    <w:rsid w:val="000D0EC5"/>
    <w:rsid w:val="000D386A"/>
    <w:rsid w:val="000D5636"/>
    <w:rsid w:val="000D63CD"/>
    <w:rsid w:val="000D6536"/>
    <w:rsid w:val="000D6A7F"/>
    <w:rsid w:val="000D6F9B"/>
    <w:rsid w:val="000D7406"/>
    <w:rsid w:val="000D7415"/>
    <w:rsid w:val="000D778B"/>
    <w:rsid w:val="000E1591"/>
    <w:rsid w:val="000E1BBC"/>
    <w:rsid w:val="000E3E56"/>
    <w:rsid w:val="000E4EB0"/>
    <w:rsid w:val="000E5357"/>
    <w:rsid w:val="000E58C1"/>
    <w:rsid w:val="000E5E76"/>
    <w:rsid w:val="000E6195"/>
    <w:rsid w:val="000E6A27"/>
    <w:rsid w:val="000E7AE9"/>
    <w:rsid w:val="000E7CB6"/>
    <w:rsid w:val="000F108F"/>
    <w:rsid w:val="000F2054"/>
    <w:rsid w:val="000F6703"/>
    <w:rsid w:val="000F675C"/>
    <w:rsid w:val="000F702E"/>
    <w:rsid w:val="000F7ADB"/>
    <w:rsid w:val="00100F53"/>
    <w:rsid w:val="001017BA"/>
    <w:rsid w:val="00103AC7"/>
    <w:rsid w:val="00103B73"/>
    <w:rsid w:val="001043D5"/>
    <w:rsid w:val="001068B3"/>
    <w:rsid w:val="00110D09"/>
    <w:rsid w:val="001115E3"/>
    <w:rsid w:val="00111B6D"/>
    <w:rsid w:val="001126CF"/>
    <w:rsid w:val="001163EC"/>
    <w:rsid w:val="001177F6"/>
    <w:rsid w:val="00117CE2"/>
    <w:rsid w:val="001200A4"/>
    <w:rsid w:val="00120632"/>
    <w:rsid w:val="00121611"/>
    <w:rsid w:val="001223FA"/>
    <w:rsid w:val="00123360"/>
    <w:rsid w:val="001242CB"/>
    <w:rsid w:val="001245A4"/>
    <w:rsid w:val="00125A7B"/>
    <w:rsid w:val="0012665D"/>
    <w:rsid w:val="00126E13"/>
    <w:rsid w:val="001274BF"/>
    <w:rsid w:val="00130D2A"/>
    <w:rsid w:val="001315BC"/>
    <w:rsid w:val="00132163"/>
    <w:rsid w:val="00133133"/>
    <w:rsid w:val="0013438D"/>
    <w:rsid w:val="001347A4"/>
    <w:rsid w:val="00135B43"/>
    <w:rsid w:val="0014075E"/>
    <w:rsid w:val="00140E70"/>
    <w:rsid w:val="001421C9"/>
    <w:rsid w:val="0014421F"/>
    <w:rsid w:val="00144974"/>
    <w:rsid w:val="0014671A"/>
    <w:rsid w:val="0014725E"/>
    <w:rsid w:val="00147466"/>
    <w:rsid w:val="00150792"/>
    <w:rsid w:val="001507E7"/>
    <w:rsid w:val="00153749"/>
    <w:rsid w:val="00155161"/>
    <w:rsid w:val="00156A01"/>
    <w:rsid w:val="00156AEE"/>
    <w:rsid w:val="001604E6"/>
    <w:rsid w:val="001618C5"/>
    <w:rsid w:val="0016284C"/>
    <w:rsid w:val="00163177"/>
    <w:rsid w:val="001643BD"/>
    <w:rsid w:val="00164AB3"/>
    <w:rsid w:val="00164DB6"/>
    <w:rsid w:val="00165006"/>
    <w:rsid w:val="00165B71"/>
    <w:rsid w:val="001672BA"/>
    <w:rsid w:val="00170306"/>
    <w:rsid w:val="00170872"/>
    <w:rsid w:val="001708D1"/>
    <w:rsid w:val="00171B04"/>
    <w:rsid w:val="0017481A"/>
    <w:rsid w:val="00174F5A"/>
    <w:rsid w:val="00174F88"/>
    <w:rsid w:val="001754C1"/>
    <w:rsid w:val="00175881"/>
    <w:rsid w:val="00177C0F"/>
    <w:rsid w:val="00177EAD"/>
    <w:rsid w:val="00180D40"/>
    <w:rsid w:val="00181375"/>
    <w:rsid w:val="0018153B"/>
    <w:rsid w:val="00182D13"/>
    <w:rsid w:val="0018417E"/>
    <w:rsid w:val="00184ED9"/>
    <w:rsid w:val="00187B06"/>
    <w:rsid w:val="00191E2F"/>
    <w:rsid w:val="00192F15"/>
    <w:rsid w:val="001937F8"/>
    <w:rsid w:val="00193D4C"/>
    <w:rsid w:val="00195B9C"/>
    <w:rsid w:val="001968E2"/>
    <w:rsid w:val="00197FB8"/>
    <w:rsid w:val="001A046F"/>
    <w:rsid w:val="001A199C"/>
    <w:rsid w:val="001A238E"/>
    <w:rsid w:val="001A2489"/>
    <w:rsid w:val="001A2839"/>
    <w:rsid w:val="001A2C7B"/>
    <w:rsid w:val="001A4860"/>
    <w:rsid w:val="001A5C30"/>
    <w:rsid w:val="001A6D01"/>
    <w:rsid w:val="001A6EC9"/>
    <w:rsid w:val="001A7B86"/>
    <w:rsid w:val="001B04AD"/>
    <w:rsid w:val="001B162D"/>
    <w:rsid w:val="001B26FB"/>
    <w:rsid w:val="001B2A03"/>
    <w:rsid w:val="001B5BA6"/>
    <w:rsid w:val="001B64EB"/>
    <w:rsid w:val="001B711C"/>
    <w:rsid w:val="001B71D7"/>
    <w:rsid w:val="001C6092"/>
    <w:rsid w:val="001D03A0"/>
    <w:rsid w:val="001D1F25"/>
    <w:rsid w:val="001D3764"/>
    <w:rsid w:val="001D466A"/>
    <w:rsid w:val="001D4A09"/>
    <w:rsid w:val="001D4AF9"/>
    <w:rsid w:val="001D663B"/>
    <w:rsid w:val="001D6D64"/>
    <w:rsid w:val="001D754D"/>
    <w:rsid w:val="001D7F01"/>
    <w:rsid w:val="001E19C6"/>
    <w:rsid w:val="001E31B9"/>
    <w:rsid w:val="001E339B"/>
    <w:rsid w:val="001E3891"/>
    <w:rsid w:val="001E4476"/>
    <w:rsid w:val="001E56CE"/>
    <w:rsid w:val="001F0035"/>
    <w:rsid w:val="001F3772"/>
    <w:rsid w:val="001F3C79"/>
    <w:rsid w:val="001F3D23"/>
    <w:rsid w:val="001F4D81"/>
    <w:rsid w:val="001F4EA4"/>
    <w:rsid w:val="001F56E9"/>
    <w:rsid w:val="001F63DB"/>
    <w:rsid w:val="001F640E"/>
    <w:rsid w:val="002001A0"/>
    <w:rsid w:val="00200482"/>
    <w:rsid w:val="0020179D"/>
    <w:rsid w:val="00201C4C"/>
    <w:rsid w:val="00202B67"/>
    <w:rsid w:val="00203293"/>
    <w:rsid w:val="002035AF"/>
    <w:rsid w:val="002039BB"/>
    <w:rsid w:val="00205DD7"/>
    <w:rsid w:val="00213086"/>
    <w:rsid w:val="00213981"/>
    <w:rsid w:val="00214B78"/>
    <w:rsid w:val="002159A9"/>
    <w:rsid w:val="00215FAA"/>
    <w:rsid w:val="00216702"/>
    <w:rsid w:val="002175E2"/>
    <w:rsid w:val="00217AEA"/>
    <w:rsid w:val="0022123D"/>
    <w:rsid w:val="00221817"/>
    <w:rsid w:val="00221B9D"/>
    <w:rsid w:val="00222EA4"/>
    <w:rsid w:val="00226B16"/>
    <w:rsid w:val="00226FFE"/>
    <w:rsid w:val="00230F64"/>
    <w:rsid w:val="0023116B"/>
    <w:rsid w:val="00232433"/>
    <w:rsid w:val="00232A1C"/>
    <w:rsid w:val="00233E92"/>
    <w:rsid w:val="00235C32"/>
    <w:rsid w:val="002377AE"/>
    <w:rsid w:val="002378A4"/>
    <w:rsid w:val="00240068"/>
    <w:rsid w:val="002412A1"/>
    <w:rsid w:val="0024143E"/>
    <w:rsid w:val="002414D2"/>
    <w:rsid w:val="00241907"/>
    <w:rsid w:val="00243A62"/>
    <w:rsid w:val="00243AF5"/>
    <w:rsid w:val="00244074"/>
    <w:rsid w:val="0024522C"/>
    <w:rsid w:val="00245B26"/>
    <w:rsid w:val="002469DC"/>
    <w:rsid w:val="00252101"/>
    <w:rsid w:val="00255149"/>
    <w:rsid w:val="00260609"/>
    <w:rsid w:val="00260F87"/>
    <w:rsid w:val="00262126"/>
    <w:rsid w:val="002647D7"/>
    <w:rsid w:val="00264A9B"/>
    <w:rsid w:val="00264F1E"/>
    <w:rsid w:val="0026555F"/>
    <w:rsid w:val="0026638A"/>
    <w:rsid w:val="00266695"/>
    <w:rsid w:val="002729FE"/>
    <w:rsid w:val="00275A2A"/>
    <w:rsid w:val="00275ECD"/>
    <w:rsid w:val="0027659B"/>
    <w:rsid w:val="002768D8"/>
    <w:rsid w:val="00277744"/>
    <w:rsid w:val="002816B6"/>
    <w:rsid w:val="002833DA"/>
    <w:rsid w:val="00284A47"/>
    <w:rsid w:val="00287379"/>
    <w:rsid w:val="00287F3F"/>
    <w:rsid w:val="0029295B"/>
    <w:rsid w:val="00292B47"/>
    <w:rsid w:val="00293E47"/>
    <w:rsid w:val="00295C37"/>
    <w:rsid w:val="002965AC"/>
    <w:rsid w:val="002A26FB"/>
    <w:rsid w:val="002A34BD"/>
    <w:rsid w:val="002A4008"/>
    <w:rsid w:val="002A7798"/>
    <w:rsid w:val="002B06DC"/>
    <w:rsid w:val="002B186D"/>
    <w:rsid w:val="002B2592"/>
    <w:rsid w:val="002B79D1"/>
    <w:rsid w:val="002C1BD8"/>
    <w:rsid w:val="002C1F88"/>
    <w:rsid w:val="002C29C7"/>
    <w:rsid w:val="002C2DC5"/>
    <w:rsid w:val="002C4504"/>
    <w:rsid w:val="002C68A1"/>
    <w:rsid w:val="002C6FE5"/>
    <w:rsid w:val="002C71AF"/>
    <w:rsid w:val="002D0197"/>
    <w:rsid w:val="002D0C45"/>
    <w:rsid w:val="002D15C5"/>
    <w:rsid w:val="002D1FAB"/>
    <w:rsid w:val="002D2935"/>
    <w:rsid w:val="002D5E76"/>
    <w:rsid w:val="002E02B7"/>
    <w:rsid w:val="002E0823"/>
    <w:rsid w:val="002E11C4"/>
    <w:rsid w:val="002E47CC"/>
    <w:rsid w:val="002E5F36"/>
    <w:rsid w:val="002E70A1"/>
    <w:rsid w:val="002F1109"/>
    <w:rsid w:val="002F13CA"/>
    <w:rsid w:val="002F382D"/>
    <w:rsid w:val="002F3B49"/>
    <w:rsid w:val="002F6540"/>
    <w:rsid w:val="002F75E0"/>
    <w:rsid w:val="00300D20"/>
    <w:rsid w:val="00301EC0"/>
    <w:rsid w:val="0030428D"/>
    <w:rsid w:val="00304909"/>
    <w:rsid w:val="003055B6"/>
    <w:rsid w:val="00305972"/>
    <w:rsid w:val="00307ACA"/>
    <w:rsid w:val="003107A6"/>
    <w:rsid w:val="00311996"/>
    <w:rsid w:val="00314072"/>
    <w:rsid w:val="003147BA"/>
    <w:rsid w:val="0031580C"/>
    <w:rsid w:val="00315CA0"/>
    <w:rsid w:val="003165A9"/>
    <w:rsid w:val="00321EBA"/>
    <w:rsid w:val="00326A16"/>
    <w:rsid w:val="00331237"/>
    <w:rsid w:val="00331804"/>
    <w:rsid w:val="0033283E"/>
    <w:rsid w:val="00332E2D"/>
    <w:rsid w:val="00334F58"/>
    <w:rsid w:val="00335BA5"/>
    <w:rsid w:val="003425EC"/>
    <w:rsid w:val="0034448B"/>
    <w:rsid w:val="0034504B"/>
    <w:rsid w:val="003451E7"/>
    <w:rsid w:val="00345E9F"/>
    <w:rsid w:val="00347C41"/>
    <w:rsid w:val="003516CF"/>
    <w:rsid w:val="00351A36"/>
    <w:rsid w:val="00351CDC"/>
    <w:rsid w:val="003546BD"/>
    <w:rsid w:val="0035480E"/>
    <w:rsid w:val="0035534B"/>
    <w:rsid w:val="003567BA"/>
    <w:rsid w:val="00364CD5"/>
    <w:rsid w:val="00366626"/>
    <w:rsid w:val="00367555"/>
    <w:rsid w:val="0036759B"/>
    <w:rsid w:val="00370E21"/>
    <w:rsid w:val="00372B26"/>
    <w:rsid w:val="00373817"/>
    <w:rsid w:val="00373970"/>
    <w:rsid w:val="00374A2B"/>
    <w:rsid w:val="00374B7E"/>
    <w:rsid w:val="0037603D"/>
    <w:rsid w:val="00376BF8"/>
    <w:rsid w:val="00380410"/>
    <w:rsid w:val="00380852"/>
    <w:rsid w:val="00381F48"/>
    <w:rsid w:val="003837AF"/>
    <w:rsid w:val="0038582F"/>
    <w:rsid w:val="00390550"/>
    <w:rsid w:val="00392545"/>
    <w:rsid w:val="00394073"/>
    <w:rsid w:val="00397B8E"/>
    <w:rsid w:val="003A02FE"/>
    <w:rsid w:val="003A0876"/>
    <w:rsid w:val="003A4A9D"/>
    <w:rsid w:val="003A4D95"/>
    <w:rsid w:val="003A518C"/>
    <w:rsid w:val="003A564E"/>
    <w:rsid w:val="003A5908"/>
    <w:rsid w:val="003A5A0C"/>
    <w:rsid w:val="003A6243"/>
    <w:rsid w:val="003A659A"/>
    <w:rsid w:val="003A6BA4"/>
    <w:rsid w:val="003B0542"/>
    <w:rsid w:val="003B0E7C"/>
    <w:rsid w:val="003B1714"/>
    <w:rsid w:val="003B28D9"/>
    <w:rsid w:val="003B3411"/>
    <w:rsid w:val="003B42C3"/>
    <w:rsid w:val="003B442F"/>
    <w:rsid w:val="003B582C"/>
    <w:rsid w:val="003B5C94"/>
    <w:rsid w:val="003C0595"/>
    <w:rsid w:val="003C0ECE"/>
    <w:rsid w:val="003C1D11"/>
    <w:rsid w:val="003C1EB9"/>
    <w:rsid w:val="003C20D8"/>
    <w:rsid w:val="003C31DB"/>
    <w:rsid w:val="003C3D47"/>
    <w:rsid w:val="003C401C"/>
    <w:rsid w:val="003C6C4E"/>
    <w:rsid w:val="003C7E1B"/>
    <w:rsid w:val="003D1958"/>
    <w:rsid w:val="003D1C08"/>
    <w:rsid w:val="003D1F59"/>
    <w:rsid w:val="003D1FB1"/>
    <w:rsid w:val="003D7B2A"/>
    <w:rsid w:val="003D7F40"/>
    <w:rsid w:val="003E2333"/>
    <w:rsid w:val="003E26AB"/>
    <w:rsid w:val="003E2854"/>
    <w:rsid w:val="003E2D21"/>
    <w:rsid w:val="003E372D"/>
    <w:rsid w:val="003E698B"/>
    <w:rsid w:val="003E70FA"/>
    <w:rsid w:val="003E71E6"/>
    <w:rsid w:val="003E7A8A"/>
    <w:rsid w:val="003F075C"/>
    <w:rsid w:val="003F1668"/>
    <w:rsid w:val="003F41AA"/>
    <w:rsid w:val="003F48A5"/>
    <w:rsid w:val="003F5C43"/>
    <w:rsid w:val="003F5E02"/>
    <w:rsid w:val="003F66CC"/>
    <w:rsid w:val="00400208"/>
    <w:rsid w:val="004034BD"/>
    <w:rsid w:val="00405E5C"/>
    <w:rsid w:val="0040692A"/>
    <w:rsid w:val="00412CAA"/>
    <w:rsid w:val="004136B5"/>
    <w:rsid w:val="00414A46"/>
    <w:rsid w:val="00415691"/>
    <w:rsid w:val="004171FC"/>
    <w:rsid w:val="004201AF"/>
    <w:rsid w:val="0042100B"/>
    <w:rsid w:val="00424AB0"/>
    <w:rsid w:val="004251C6"/>
    <w:rsid w:val="00425740"/>
    <w:rsid w:val="004261CE"/>
    <w:rsid w:val="004271F0"/>
    <w:rsid w:val="0043104A"/>
    <w:rsid w:val="00431CC1"/>
    <w:rsid w:val="00433125"/>
    <w:rsid w:val="004353A2"/>
    <w:rsid w:val="00435879"/>
    <w:rsid w:val="00435EED"/>
    <w:rsid w:val="0043608A"/>
    <w:rsid w:val="004367C9"/>
    <w:rsid w:val="00436D7E"/>
    <w:rsid w:val="004375CB"/>
    <w:rsid w:val="0044168A"/>
    <w:rsid w:val="00444B2C"/>
    <w:rsid w:val="004471D6"/>
    <w:rsid w:val="004502B1"/>
    <w:rsid w:val="00450D79"/>
    <w:rsid w:val="0045796C"/>
    <w:rsid w:val="00457FF3"/>
    <w:rsid w:val="004608B7"/>
    <w:rsid w:val="00461B9B"/>
    <w:rsid w:val="00461C00"/>
    <w:rsid w:val="004627D9"/>
    <w:rsid w:val="00462B3F"/>
    <w:rsid w:val="00463B30"/>
    <w:rsid w:val="00464E3D"/>
    <w:rsid w:val="0046510D"/>
    <w:rsid w:val="00465E16"/>
    <w:rsid w:val="00473362"/>
    <w:rsid w:val="00473791"/>
    <w:rsid w:val="00473E16"/>
    <w:rsid w:val="00474190"/>
    <w:rsid w:val="00474B67"/>
    <w:rsid w:val="00477322"/>
    <w:rsid w:val="004802DF"/>
    <w:rsid w:val="00480AC9"/>
    <w:rsid w:val="0048213E"/>
    <w:rsid w:val="004832AF"/>
    <w:rsid w:val="00483662"/>
    <w:rsid w:val="0048367F"/>
    <w:rsid w:val="00484E97"/>
    <w:rsid w:val="004869A1"/>
    <w:rsid w:val="004872EC"/>
    <w:rsid w:val="004905B8"/>
    <w:rsid w:val="004909ED"/>
    <w:rsid w:val="00492DB0"/>
    <w:rsid w:val="00494B91"/>
    <w:rsid w:val="00495A47"/>
    <w:rsid w:val="00497627"/>
    <w:rsid w:val="004A009B"/>
    <w:rsid w:val="004A017C"/>
    <w:rsid w:val="004A172C"/>
    <w:rsid w:val="004A19FC"/>
    <w:rsid w:val="004A3181"/>
    <w:rsid w:val="004A326F"/>
    <w:rsid w:val="004A33EC"/>
    <w:rsid w:val="004A3702"/>
    <w:rsid w:val="004A4B62"/>
    <w:rsid w:val="004A4DC2"/>
    <w:rsid w:val="004A54A3"/>
    <w:rsid w:val="004A6A5A"/>
    <w:rsid w:val="004A7B8A"/>
    <w:rsid w:val="004A7D0E"/>
    <w:rsid w:val="004B5A21"/>
    <w:rsid w:val="004B5B5B"/>
    <w:rsid w:val="004B5F59"/>
    <w:rsid w:val="004C05DB"/>
    <w:rsid w:val="004C1484"/>
    <w:rsid w:val="004C1605"/>
    <w:rsid w:val="004C24B5"/>
    <w:rsid w:val="004C2EF1"/>
    <w:rsid w:val="004C4E55"/>
    <w:rsid w:val="004C4F14"/>
    <w:rsid w:val="004C570D"/>
    <w:rsid w:val="004C5D54"/>
    <w:rsid w:val="004C6030"/>
    <w:rsid w:val="004C6A16"/>
    <w:rsid w:val="004C7965"/>
    <w:rsid w:val="004D0FBB"/>
    <w:rsid w:val="004D168F"/>
    <w:rsid w:val="004D2861"/>
    <w:rsid w:val="004D2CE6"/>
    <w:rsid w:val="004D546E"/>
    <w:rsid w:val="004D59B4"/>
    <w:rsid w:val="004D614E"/>
    <w:rsid w:val="004D6CE8"/>
    <w:rsid w:val="004E0D6E"/>
    <w:rsid w:val="004E3C1F"/>
    <w:rsid w:val="004E4EAD"/>
    <w:rsid w:val="004F3C85"/>
    <w:rsid w:val="004F50DB"/>
    <w:rsid w:val="004F65B5"/>
    <w:rsid w:val="00503018"/>
    <w:rsid w:val="005032AC"/>
    <w:rsid w:val="00505E71"/>
    <w:rsid w:val="0050633B"/>
    <w:rsid w:val="00507A6C"/>
    <w:rsid w:val="005147CD"/>
    <w:rsid w:val="00514A8A"/>
    <w:rsid w:val="005157B5"/>
    <w:rsid w:val="00516289"/>
    <w:rsid w:val="00517227"/>
    <w:rsid w:val="0051729D"/>
    <w:rsid w:val="00517B70"/>
    <w:rsid w:val="00520B82"/>
    <w:rsid w:val="00521108"/>
    <w:rsid w:val="0052185A"/>
    <w:rsid w:val="00521E40"/>
    <w:rsid w:val="005228FB"/>
    <w:rsid w:val="00522A07"/>
    <w:rsid w:val="00522FED"/>
    <w:rsid w:val="00525CB2"/>
    <w:rsid w:val="00531F80"/>
    <w:rsid w:val="0053422D"/>
    <w:rsid w:val="0053618E"/>
    <w:rsid w:val="00536A28"/>
    <w:rsid w:val="00537E87"/>
    <w:rsid w:val="00541427"/>
    <w:rsid w:val="00541804"/>
    <w:rsid w:val="0054419C"/>
    <w:rsid w:val="005451E1"/>
    <w:rsid w:val="0054676E"/>
    <w:rsid w:val="00547423"/>
    <w:rsid w:val="00547531"/>
    <w:rsid w:val="005475E4"/>
    <w:rsid w:val="005523E5"/>
    <w:rsid w:val="0055256C"/>
    <w:rsid w:val="005526B6"/>
    <w:rsid w:val="00552AB0"/>
    <w:rsid w:val="00552DEA"/>
    <w:rsid w:val="00554155"/>
    <w:rsid w:val="00554A8B"/>
    <w:rsid w:val="005559CE"/>
    <w:rsid w:val="0056092F"/>
    <w:rsid w:val="00563A7E"/>
    <w:rsid w:val="00564914"/>
    <w:rsid w:val="00564E98"/>
    <w:rsid w:val="005671B9"/>
    <w:rsid w:val="005704DB"/>
    <w:rsid w:val="0057088D"/>
    <w:rsid w:val="00571EB4"/>
    <w:rsid w:val="00575290"/>
    <w:rsid w:val="00577FB5"/>
    <w:rsid w:val="0058010A"/>
    <w:rsid w:val="00580841"/>
    <w:rsid w:val="00581F50"/>
    <w:rsid w:val="005836EA"/>
    <w:rsid w:val="005841B5"/>
    <w:rsid w:val="00584942"/>
    <w:rsid w:val="00585AD4"/>
    <w:rsid w:val="005868CD"/>
    <w:rsid w:val="00587174"/>
    <w:rsid w:val="00590109"/>
    <w:rsid w:val="00590E60"/>
    <w:rsid w:val="00592264"/>
    <w:rsid w:val="00592D2F"/>
    <w:rsid w:val="00595CC4"/>
    <w:rsid w:val="00595EA2"/>
    <w:rsid w:val="00596539"/>
    <w:rsid w:val="00597A6D"/>
    <w:rsid w:val="005A1B67"/>
    <w:rsid w:val="005A1F23"/>
    <w:rsid w:val="005A342E"/>
    <w:rsid w:val="005A4194"/>
    <w:rsid w:val="005A4510"/>
    <w:rsid w:val="005A4E87"/>
    <w:rsid w:val="005A6ED2"/>
    <w:rsid w:val="005B0ABF"/>
    <w:rsid w:val="005B0F0B"/>
    <w:rsid w:val="005B3004"/>
    <w:rsid w:val="005B451C"/>
    <w:rsid w:val="005B6DD5"/>
    <w:rsid w:val="005B7C17"/>
    <w:rsid w:val="005C1503"/>
    <w:rsid w:val="005C1FCA"/>
    <w:rsid w:val="005C291F"/>
    <w:rsid w:val="005C2F81"/>
    <w:rsid w:val="005C369D"/>
    <w:rsid w:val="005C4067"/>
    <w:rsid w:val="005C4E13"/>
    <w:rsid w:val="005C6AB5"/>
    <w:rsid w:val="005C715E"/>
    <w:rsid w:val="005D0697"/>
    <w:rsid w:val="005D1684"/>
    <w:rsid w:val="005D234E"/>
    <w:rsid w:val="005D261F"/>
    <w:rsid w:val="005D28A2"/>
    <w:rsid w:val="005D3258"/>
    <w:rsid w:val="005D3A80"/>
    <w:rsid w:val="005D3E8B"/>
    <w:rsid w:val="005D5EC0"/>
    <w:rsid w:val="005D60D7"/>
    <w:rsid w:val="005D6B24"/>
    <w:rsid w:val="005D7EDF"/>
    <w:rsid w:val="005E083A"/>
    <w:rsid w:val="005E169A"/>
    <w:rsid w:val="005E27EF"/>
    <w:rsid w:val="005E2A6E"/>
    <w:rsid w:val="005E3919"/>
    <w:rsid w:val="005E3B4A"/>
    <w:rsid w:val="005E3BD8"/>
    <w:rsid w:val="005E41F5"/>
    <w:rsid w:val="005E4381"/>
    <w:rsid w:val="005E4836"/>
    <w:rsid w:val="005E63ED"/>
    <w:rsid w:val="005E6445"/>
    <w:rsid w:val="005E6CF7"/>
    <w:rsid w:val="005E6EF1"/>
    <w:rsid w:val="005F28C5"/>
    <w:rsid w:val="005F3070"/>
    <w:rsid w:val="005F4895"/>
    <w:rsid w:val="005F5265"/>
    <w:rsid w:val="005F5A18"/>
    <w:rsid w:val="005F6376"/>
    <w:rsid w:val="006018F3"/>
    <w:rsid w:val="00601DF1"/>
    <w:rsid w:val="00604BEA"/>
    <w:rsid w:val="00605A78"/>
    <w:rsid w:val="00606226"/>
    <w:rsid w:val="006071E3"/>
    <w:rsid w:val="0060733B"/>
    <w:rsid w:val="00612C40"/>
    <w:rsid w:val="006139B7"/>
    <w:rsid w:val="006154F1"/>
    <w:rsid w:val="00616305"/>
    <w:rsid w:val="00617D61"/>
    <w:rsid w:val="006200E7"/>
    <w:rsid w:val="00620183"/>
    <w:rsid w:val="00622472"/>
    <w:rsid w:val="0062268B"/>
    <w:rsid w:val="006232DE"/>
    <w:rsid w:val="00623729"/>
    <w:rsid w:val="0062399D"/>
    <w:rsid w:val="006240A7"/>
    <w:rsid w:val="00624331"/>
    <w:rsid w:val="00625D2F"/>
    <w:rsid w:val="00626BF2"/>
    <w:rsid w:val="0063313B"/>
    <w:rsid w:val="00633DB7"/>
    <w:rsid w:val="00634BF6"/>
    <w:rsid w:val="006401D0"/>
    <w:rsid w:val="006407F2"/>
    <w:rsid w:val="00642A74"/>
    <w:rsid w:val="006446A8"/>
    <w:rsid w:val="00650614"/>
    <w:rsid w:val="00654F31"/>
    <w:rsid w:val="00655C0B"/>
    <w:rsid w:val="0065640F"/>
    <w:rsid w:val="00656590"/>
    <w:rsid w:val="00656C97"/>
    <w:rsid w:val="00663152"/>
    <w:rsid w:val="00664EC9"/>
    <w:rsid w:val="006652F3"/>
    <w:rsid w:val="00665ECF"/>
    <w:rsid w:val="006679E7"/>
    <w:rsid w:val="00672FCE"/>
    <w:rsid w:val="006741A7"/>
    <w:rsid w:val="0067422A"/>
    <w:rsid w:val="0067659F"/>
    <w:rsid w:val="00676743"/>
    <w:rsid w:val="00677009"/>
    <w:rsid w:val="00680F1A"/>
    <w:rsid w:val="006811F4"/>
    <w:rsid w:val="00682A71"/>
    <w:rsid w:val="00683F24"/>
    <w:rsid w:val="00685F5D"/>
    <w:rsid w:val="00692159"/>
    <w:rsid w:val="00693A79"/>
    <w:rsid w:val="006944D5"/>
    <w:rsid w:val="0069527F"/>
    <w:rsid w:val="00695281"/>
    <w:rsid w:val="0069612D"/>
    <w:rsid w:val="00696583"/>
    <w:rsid w:val="00696B3C"/>
    <w:rsid w:val="00697EB5"/>
    <w:rsid w:val="006A01E6"/>
    <w:rsid w:val="006A148C"/>
    <w:rsid w:val="006A41F5"/>
    <w:rsid w:val="006A5A5D"/>
    <w:rsid w:val="006A6651"/>
    <w:rsid w:val="006A6F29"/>
    <w:rsid w:val="006A75A4"/>
    <w:rsid w:val="006A7F50"/>
    <w:rsid w:val="006B03F9"/>
    <w:rsid w:val="006B0645"/>
    <w:rsid w:val="006B072A"/>
    <w:rsid w:val="006B2354"/>
    <w:rsid w:val="006B28F5"/>
    <w:rsid w:val="006B3853"/>
    <w:rsid w:val="006B3D40"/>
    <w:rsid w:val="006B3F6E"/>
    <w:rsid w:val="006B60B9"/>
    <w:rsid w:val="006B635D"/>
    <w:rsid w:val="006B701D"/>
    <w:rsid w:val="006C01D3"/>
    <w:rsid w:val="006C023F"/>
    <w:rsid w:val="006C0490"/>
    <w:rsid w:val="006C0E12"/>
    <w:rsid w:val="006C15BB"/>
    <w:rsid w:val="006C1A89"/>
    <w:rsid w:val="006C42CC"/>
    <w:rsid w:val="006C4973"/>
    <w:rsid w:val="006C56C8"/>
    <w:rsid w:val="006C5D99"/>
    <w:rsid w:val="006C6ADA"/>
    <w:rsid w:val="006D0879"/>
    <w:rsid w:val="006D0CDE"/>
    <w:rsid w:val="006D0F55"/>
    <w:rsid w:val="006D1916"/>
    <w:rsid w:val="006D1D45"/>
    <w:rsid w:val="006D2AC2"/>
    <w:rsid w:val="006D415D"/>
    <w:rsid w:val="006D48D0"/>
    <w:rsid w:val="006D735B"/>
    <w:rsid w:val="006E023D"/>
    <w:rsid w:val="006E054D"/>
    <w:rsid w:val="006E1E7B"/>
    <w:rsid w:val="006E364C"/>
    <w:rsid w:val="006E3733"/>
    <w:rsid w:val="006E6228"/>
    <w:rsid w:val="006F0119"/>
    <w:rsid w:val="006F01D1"/>
    <w:rsid w:val="006F04B5"/>
    <w:rsid w:val="006F32EB"/>
    <w:rsid w:val="006F37D0"/>
    <w:rsid w:val="006F4099"/>
    <w:rsid w:val="006F4386"/>
    <w:rsid w:val="006F4EC5"/>
    <w:rsid w:val="006F7261"/>
    <w:rsid w:val="006F7A5B"/>
    <w:rsid w:val="0070176F"/>
    <w:rsid w:val="007022CF"/>
    <w:rsid w:val="00702BA2"/>
    <w:rsid w:val="0070674D"/>
    <w:rsid w:val="00706AFD"/>
    <w:rsid w:val="00706D86"/>
    <w:rsid w:val="00707743"/>
    <w:rsid w:val="0071026E"/>
    <w:rsid w:val="007110D4"/>
    <w:rsid w:val="00711541"/>
    <w:rsid w:val="00720548"/>
    <w:rsid w:val="00723526"/>
    <w:rsid w:val="00723973"/>
    <w:rsid w:val="00723CC4"/>
    <w:rsid w:val="00724FC5"/>
    <w:rsid w:val="0072608A"/>
    <w:rsid w:val="00730540"/>
    <w:rsid w:val="007311F7"/>
    <w:rsid w:val="00732138"/>
    <w:rsid w:val="00733FAA"/>
    <w:rsid w:val="007342CA"/>
    <w:rsid w:val="00735664"/>
    <w:rsid w:val="00736C31"/>
    <w:rsid w:val="00736C61"/>
    <w:rsid w:val="007378D7"/>
    <w:rsid w:val="0074048F"/>
    <w:rsid w:val="007410E4"/>
    <w:rsid w:val="00741422"/>
    <w:rsid w:val="0074309B"/>
    <w:rsid w:val="00743EB6"/>
    <w:rsid w:val="007447A8"/>
    <w:rsid w:val="00744CD6"/>
    <w:rsid w:val="00746C22"/>
    <w:rsid w:val="007479BD"/>
    <w:rsid w:val="0075040C"/>
    <w:rsid w:val="00753ABF"/>
    <w:rsid w:val="00753D5D"/>
    <w:rsid w:val="00754DD3"/>
    <w:rsid w:val="00757361"/>
    <w:rsid w:val="00760005"/>
    <w:rsid w:val="0076179E"/>
    <w:rsid w:val="007617A6"/>
    <w:rsid w:val="00762956"/>
    <w:rsid w:val="00765B99"/>
    <w:rsid w:val="0076789E"/>
    <w:rsid w:val="007707B8"/>
    <w:rsid w:val="00770CC7"/>
    <w:rsid w:val="00771066"/>
    <w:rsid w:val="00771E44"/>
    <w:rsid w:val="00773441"/>
    <w:rsid w:val="00774974"/>
    <w:rsid w:val="007764A3"/>
    <w:rsid w:val="007764F3"/>
    <w:rsid w:val="00777E2E"/>
    <w:rsid w:val="0078032D"/>
    <w:rsid w:val="0078187E"/>
    <w:rsid w:val="0078398C"/>
    <w:rsid w:val="007862BE"/>
    <w:rsid w:val="007900E8"/>
    <w:rsid w:val="00791414"/>
    <w:rsid w:val="007926E6"/>
    <w:rsid w:val="00793DAD"/>
    <w:rsid w:val="00794199"/>
    <w:rsid w:val="007942F2"/>
    <w:rsid w:val="00796D51"/>
    <w:rsid w:val="007A05A9"/>
    <w:rsid w:val="007A27F2"/>
    <w:rsid w:val="007A45FF"/>
    <w:rsid w:val="007A4A5A"/>
    <w:rsid w:val="007A6733"/>
    <w:rsid w:val="007A7D3B"/>
    <w:rsid w:val="007B2DED"/>
    <w:rsid w:val="007B302F"/>
    <w:rsid w:val="007B34CE"/>
    <w:rsid w:val="007B4D1A"/>
    <w:rsid w:val="007C1195"/>
    <w:rsid w:val="007C2696"/>
    <w:rsid w:val="007C2F76"/>
    <w:rsid w:val="007C537E"/>
    <w:rsid w:val="007C53FF"/>
    <w:rsid w:val="007C5963"/>
    <w:rsid w:val="007C68C1"/>
    <w:rsid w:val="007C7A61"/>
    <w:rsid w:val="007C7E76"/>
    <w:rsid w:val="007D1324"/>
    <w:rsid w:val="007D1CC5"/>
    <w:rsid w:val="007D23BD"/>
    <w:rsid w:val="007D3B59"/>
    <w:rsid w:val="007D4C30"/>
    <w:rsid w:val="007D4FFD"/>
    <w:rsid w:val="007D549D"/>
    <w:rsid w:val="007D5513"/>
    <w:rsid w:val="007D779F"/>
    <w:rsid w:val="007D7C25"/>
    <w:rsid w:val="007D7CB6"/>
    <w:rsid w:val="007E1F43"/>
    <w:rsid w:val="007E212A"/>
    <w:rsid w:val="007E2784"/>
    <w:rsid w:val="007E4D71"/>
    <w:rsid w:val="007E60A0"/>
    <w:rsid w:val="007F09E5"/>
    <w:rsid w:val="007F1AC6"/>
    <w:rsid w:val="007F320F"/>
    <w:rsid w:val="007F4F90"/>
    <w:rsid w:val="007F6E5A"/>
    <w:rsid w:val="007F76AA"/>
    <w:rsid w:val="00802DF3"/>
    <w:rsid w:val="008030D7"/>
    <w:rsid w:val="00803760"/>
    <w:rsid w:val="00807D50"/>
    <w:rsid w:val="00807EA4"/>
    <w:rsid w:val="00812980"/>
    <w:rsid w:val="00825456"/>
    <w:rsid w:val="00826390"/>
    <w:rsid w:val="00826CD2"/>
    <w:rsid w:val="00832D54"/>
    <w:rsid w:val="00832F56"/>
    <w:rsid w:val="0083458F"/>
    <w:rsid w:val="00834DE5"/>
    <w:rsid w:val="008374E9"/>
    <w:rsid w:val="008408FB"/>
    <w:rsid w:val="0084111D"/>
    <w:rsid w:val="00841582"/>
    <w:rsid w:val="00841B67"/>
    <w:rsid w:val="00844E60"/>
    <w:rsid w:val="008465EC"/>
    <w:rsid w:val="008468D4"/>
    <w:rsid w:val="008502FF"/>
    <w:rsid w:val="0085082A"/>
    <w:rsid w:val="0085210C"/>
    <w:rsid w:val="00854590"/>
    <w:rsid w:val="00856AE7"/>
    <w:rsid w:val="00856BD8"/>
    <w:rsid w:val="008571D4"/>
    <w:rsid w:val="00857F07"/>
    <w:rsid w:val="00860797"/>
    <w:rsid w:val="0086099E"/>
    <w:rsid w:val="0086494A"/>
    <w:rsid w:val="00865150"/>
    <w:rsid w:val="00865CFB"/>
    <w:rsid w:val="00870871"/>
    <w:rsid w:val="008709A4"/>
    <w:rsid w:val="00873EBD"/>
    <w:rsid w:val="008750F3"/>
    <w:rsid w:val="008758F8"/>
    <w:rsid w:val="008764DD"/>
    <w:rsid w:val="00877AFA"/>
    <w:rsid w:val="00877D3D"/>
    <w:rsid w:val="00880D05"/>
    <w:rsid w:val="00881278"/>
    <w:rsid w:val="008819BA"/>
    <w:rsid w:val="00882B23"/>
    <w:rsid w:val="00884EBB"/>
    <w:rsid w:val="00885466"/>
    <w:rsid w:val="00886576"/>
    <w:rsid w:val="0088747D"/>
    <w:rsid w:val="0089075F"/>
    <w:rsid w:val="00890D33"/>
    <w:rsid w:val="00890F71"/>
    <w:rsid w:val="0089255A"/>
    <w:rsid w:val="00893C8D"/>
    <w:rsid w:val="00893DFA"/>
    <w:rsid w:val="008941DF"/>
    <w:rsid w:val="008964FA"/>
    <w:rsid w:val="00897682"/>
    <w:rsid w:val="00897F41"/>
    <w:rsid w:val="008A0501"/>
    <w:rsid w:val="008A0A9C"/>
    <w:rsid w:val="008A22DB"/>
    <w:rsid w:val="008A3C4E"/>
    <w:rsid w:val="008B01ED"/>
    <w:rsid w:val="008B044E"/>
    <w:rsid w:val="008B10CD"/>
    <w:rsid w:val="008B3749"/>
    <w:rsid w:val="008B3CA3"/>
    <w:rsid w:val="008B570D"/>
    <w:rsid w:val="008B5ACD"/>
    <w:rsid w:val="008B69F6"/>
    <w:rsid w:val="008B76BA"/>
    <w:rsid w:val="008C1F18"/>
    <w:rsid w:val="008C232E"/>
    <w:rsid w:val="008C4C0B"/>
    <w:rsid w:val="008C519F"/>
    <w:rsid w:val="008C5AA1"/>
    <w:rsid w:val="008D20A9"/>
    <w:rsid w:val="008D27FB"/>
    <w:rsid w:val="008D286D"/>
    <w:rsid w:val="008D3A45"/>
    <w:rsid w:val="008D3A85"/>
    <w:rsid w:val="008D3C84"/>
    <w:rsid w:val="008D4974"/>
    <w:rsid w:val="008D6B25"/>
    <w:rsid w:val="008D6CE7"/>
    <w:rsid w:val="008D6E2B"/>
    <w:rsid w:val="008E2629"/>
    <w:rsid w:val="008E40DA"/>
    <w:rsid w:val="008E6497"/>
    <w:rsid w:val="008F151F"/>
    <w:rsid w:val="008F2725"/>
    <w:rsid w:val="008F2D52"/>
    <w:rsid w:val="008F4C2E"/>
    <w:rsid w:val="008F7289"/>
    <w:rsid w:val="00901FE1"/>
    <w:rsid w:val="009043D6"/>
    <w:rsid w:val="009045D3"/>
    <w:rsid w:val="0090633F"/>
    <w:rsid w:val="009063F0"/>
    <w:rsid w:val="00906699"/>
    <w:rsid w:val="00907683"/>
    <w:rsid w:val="00907C86"/>
    <w:rsid w:val="00910974"/>
    <w:rsid w:val="00911747"/>
    <w:rsid w:val="0091338A"/>
    <w:rsid w:val="009156B7"/>
    <w:rsid w:val="00915776"/>
    <w:rsid w:val="00915852"/>
    <w:rsid w:val="009167F0"/>
    <w:rsid w:val="00920FB7"/>
    <w:rsid w:val="00922897"/>
    <w:rsid w:val="00923077"/>
    <w:rsid w:val="00923DD7"/>
    <w:rsid w:val="00923F41"/>
    <w:rsid w:val="00923F59"/>
    <w:rsid w:val="0092414F"/>
    <w:rsid w:val="0092456C"/>
    <w:rsid w:val="00926765"/>
    <w:rsid w:val="00927516"/>
    <w:rsid w:val="00930F18"/>
    <w:rsid w:val="0093144A"/>
    <w:rsid w:val="009326CD"/>
    <w:rsid w:val="00932D32"/>
    <w:rsid w:val="00933C44"/>
    <w:rsid w:val="00934B7C"/>
    <w:rsid w:val="0093578D"/>
    <w:rsid w:val="009408D6"/>
    <w:rsid w:val="0094269F"/>
    <w:rsid w:val="00943067"/>
    <w:rsid w:val="00944854"/>
    <w:rsid w:val="00944CA6"/>
    <w:rsid w:val="009453F8"/>
    <w:rsid w:val="009455DF"/>
    <w:rsid w:val="00950C39"/>
    <w:rsid w:val="00950E0D"/>
    <w:rsid w:val="0095133F"/>
    <w:rsid w:val="009513C7"/>
    <w:rsid w:val="009529E9"/>
    <w:rsid w:val="00952B6D"/>
    <w:rsid w:val="00954BF2"/>
    <w:rsid w:val="009561D6"/>
    <w:rsid w:val="009566CE"/>
    <w:rsid w:val="00957157"/>
    <w:rsid w:val="009575F9"/>
    <w:rsid w:val="00960CC6"/>
    <w:rsid w:val="00961E79"/>
    <w:rsid w:val="0096429B"/>
    <w:rsid w:val="00964F12"/>
    <w:rsid w:val="00965206"/>
    <w:rsid w:val="00965BA6"/>
    <w:rsid w:val="00967885"/>
    <w:rsid w:val="00970C99"/>
    <w:rsid w:val="0097165E"/>
    <w:rsid w:val="00973700"/>
    <w:rsid w:val="00974F8A"/>
    <w:rsid w:val="0097529C"/>
    <w:rsid w:val="009762D3"/>
    <w:rsid w:val="00980657"/>
    <w:rsid w:val="0098268C"/>
    <w:rsid w:val="00983128"/>
    <w:rsid w:val="00983290"/>
    <w:rsid w:val="00984A69"/>
    <w:rsid w:val="00986C87"/>
    <w:rsid w:val="0098703C"/>
    <w:rsid w:val="00987CAB"/>
    <w:rsid w:val="00991213"/>
    <w:rsid w:val="0099175F"/>
    <w:rsid w:val="009919F6"/>
    <w:rsid w:val="00992C8E"/>
    <w:rsid w:val="00993CE5"/>
    <w:rsid w:val="00993DF9"/>
    <w:rsid w:val="009971E1"/>
    <w:rsid w:val="009A1531"/>
    <w:rsid w:val="009A1C06"/>
    <w:rsid w:val="009A1FD0"/>
    <w:rsid w:val="009A2199"/>
    <w:rsid w:val="009A25B9"/>
    <w:rsid w:val="009A41F6"/>
    <w:rsid w:val="009A4ED1"/>
    <w:rsid w:val="009A67C8"/>
    <w:rsid w:val="009A6F44"/>
    <w:rsid w:val="009A71B3"/>
    <w:rsid w:val="009A75B6"/>
    <w:rsid w:val="009A7C33"/>
    <w:rsid w:val="009B13FF"/>
    <w:rsid w:val="009B290F"/>
    <w:rsid w:val="009B409C"/>
    <w:rsid w:val="009C3669"/>
    <w:rsid w:val="009C440D"/>
    <w:rsid w:val="009C56B3"/>
    <w:rsid w:val="009C5C45"/>
    <w:rsid w:val="009D02C0"/>
    <w:rsid w:val="009D0CFC"/>
    <w:rsid w:val="009D3CE8"/>
    <w:rsid w:val="009D467B"/>
    <w:rsid w:val="009D52AF"/>
    <w:rsid w:val="009D6B4C"/>
    <w:rsid w:val="009D7C72"/>
    <w:rsid w:val="009E09BA"/>
    <w:rsid w:val="009E14B2"/>
    <w:rsid w:val="009E2FD9"/>
    <w:rsid w:val="009E37E0"/>
    <w:rsid w:val="009E5E19"/>
    <w:rsid w:val="009E60C2"/>
    <w:rsid w:val="009F0999"/>
    <w:rsid w:val="009F1124"/>
    <w:rsid w:val="009F2F27"/>
    <w:rsid w:val="009F3EA4"/>
    <w:rsid w:val="009F4CDB"/>
    <w:rsid w:val="009F4DA0"/>
    <w:rsid w:val="009F5169"/>
    <w:rsid w:val="009F6250"/>
    <w:rsid w:val="009F701F"/>
    <w:rsid w:val="00A00F3C"/>
    <w:rsid w:val="00A012AE"/>
    <w:rsid w:val="00A03984"/>
    <w:rsid w:val="00A0440B"/>
    <w:rsid w:val="00A0518C"/>
    <w:rsid w:val="00A05981"/>
    <w:rsid w:val="00A05B08"/>
    <w:rsid w:val="00A06BF2"/>
    <w:rsid w:val="00A072A0"/>
    <w:rsid w:val="00A07B47"/>
    <w:rsid w:val="00A07D0B"/>
    <w:rsid w:val="00A10370"/>
    <w:rsid w:val="00A202A8"/>
    <w:rsid w:val="00A20B5B"/>
    <w:rsid w:val="00A210A4"/>
    <w:rsid w:val="00A2154E"/>
    <w:rsid w:val="00A21CEF"/>
    <w:rsid w:val="00A23059"/>
    <w:rsid w:val="00A2677F"/>
    <w:rsid w:val="00A26974"/>
    <w:rsid w:val="00A31A8C"/>
    <w:rsid w:val="00A32571"/>
    <w:rsid w:val="00A32B41"/>
    <w:rsid w:val="00A336DD"/>
    <w:rsid w:val="00A342A9"/>
    <w:rsid w:val="00A36FBB"/>
    <w:rsid w:val="00A413F4"/>
    <w:rsid w:val="00A446F3"/>
    <w:rsid w:val="00A45A76"/>
    <w:rsid w:val="00A460EE"/>
    <w:rsid w:val="00A46446"/>
    <w:rsid w:val="00A467C8"/>
    <w:rsid w:val="00A473E1"/>
    <w:rsid w:val="00A50542"/>
    <w:rsid w:val="00A519C2"/>
    <w:rsid w:val="00A52640"/>
    <w:rsid w:val="00A530AD"/>
    <w:rsid w:val="00A549BE"/>
    <w:rsid w:val="00A56F75"/>
    <w:rsid w:val="00A612EC"/>
    <w:rsid w:val="00A61861"/>
    <w:rsid w:val="00A634D9"/>
    <w:rsid w:val="00A64D85"/>
    <w:rsid w:val="00A65FBE"/>
    <w:rsid w:val="00A67A7E"/>
    <w:rsid w:val="00A67E7F"/>
    <w:rsid w:val="00A70B92"/>
    <w:rsid w:val="00A7293E"/>
    <w:rsid w:val="00A752DE"/>
    <w:rsid w:val="00A76910"/>
    <w:rsid w:val="00A7745C"/>
    <w:rsid w:val="00A77E6F"/>
    <w:rsid w:val="00A802E3"/>
    <w:rsid w:val="00A807C0"/>
    <w:rsid w:val="00A83825"/>
    <w:rsid w:val="00A8422B"/>
    <w:rsid w:val="00A870CC"/>
    <w:rsid w:val="00A87CC4"/>
    <w:rsid w:val="00A91113"/>
    <w:rsid w:val="00A920AD"/>
    <w:rsid w:val="00A930AA"/>
    <w:rsid w:val="00A93420"/>
    <w:rsid w:val="00A93878"/>
    <w:rsid w:val="00A953FD"/>
    <w:rsid w:val="00A96C6B"/>
    <w:rsid w:val="00A97102"/>
    <w:rsid w:val="00A97723"/>
    <w:rsid w:val="00AA0346"/>
    <w:rsid w:val="00AA03E0"/>
    <w:rsid w:val="00AA1427"/>
    <w:rsid w:val="00AA27D9"/>
    <w:rsid w:val="00AA280F"/>
    <w:rsid w:val="00AA2A20"/>
    <w:rsid w:val="00AA3C3D"/>
    <w:rsid w:val="00AA5201"/>
    <w:rsid w:val="00AB05BC"/>
    <w:rsid w:val="00AB19E6"/>
    <w:rsid w:val="00AB57E9"/>
    <w:rsid w:val="00AB5899"/>
    <w:rsid w:val="00AB604C"/>
    <w:rsid w:val="00AB6909"/>
    <w:rsid w:val="00AB6937"/>
    <w:rsid w:val="00AC121B"/>
    <w:rsid w:val="00AC48A1"/>
    <w:rsid w:val="00AC4AD3"/>
    <w:rsid w:val="00AC7E2A"/>
    <w:rsid w:val="00AD078D"/>
    <w:rsid w:val="00AD1114"/>
    <w:rsid w:val="00AD192D"/>
    <w:rsid w:val="00AD3CFD"/>
    <w:rsid w:val="00AD40B8"/>
    <w:rsid w:val="00AD420E"/>
    <w:rsid w:val="00AD541F"/>
    <w:rsid w:val="00AD5646"/>
    <w:rsid w:val="00AD5A06"/>
    <w:rsid w:val="00AE00D5"/>
    <w:rsid w:val="00AE0125"/>
    <w:rsid w:val="00AE0293"/>
    <w:rsid w:val="00AE0D85"/>
    <w:rsid w:val="00AE3133"/>
    <w:rsid w:val="00AE50AD"/>
    <w:rsid w:val="00AE7BE4"/>
    <w:rsid w:val="00AF15C3"/>
    <w:rsid w:val="00AF2A2E"/>
    <w:rsid w:val="00AF2FFD"/>
    <w:rsid w:val="00AF6D0A"/>
    <w:rsid w:val="00AF7833"/>
    <w:rsid w:val="00B0042B"/>
    <w:rsid w:val="00B01E75"/>
    <w:rsid w:val="00B02F2D"/>
    <w:rsid w:val="00B05D35"/>
    <w:rsid w:val="00B0651C"/>
    <w:rsid w:val="00B07E55"/>
    <w:rsid w:val="00B12500"/>
    <w:rsid w:val="00B127A9"/>
    <w:rsid w:val="00B12F3A"/>
    <w:rsid w:val="00B13E65"/>
    <w:rsid w:val="00B147DC"/>
    <w:rsid w:val="00B172D0"/>
    <w:rsid w:val="00B17DCB"/>
    <w:rsid w:val="00B22C25"/>
    <w:rsid w:val="00B234A6"/>
    <w:rsid w:val="00B23875"/>
    <w:rsid w:val="00B23FB8"/>
    <w:rsid w:val="00B2492A"/>
    <w:rsid w:val="00B2586E"/>
    <w:rsid w:val="00B260D7"/>
    <w:rsid w:val="00B264B7"/>
    <w:rsid w:val="00B266E3"/>
    <w:rsid w:val="00B26E9A"/>
    <w:rsid w:val="00B27C9A"/>
    <w:rsid w:val="00B31105"/>
    <w:rsid w:val="00B32A4B"/>
    <w:rsid w:val="00B36DC1"/>
    <w:rsid w:val="00B41200"/>
    <w:rsid w:val="00B416B1"/>
    <w:rsid w:val="00B417E1"/>
    <w:rsid w:val="00B422BA"/>
    <w:rsid w:val="00B44CD3"/>
    <w:rsid w:val="00B45795"/>
    <w:rsid w:val="00B47392"/>
    <w:rsid w:val="00B50FCE"/>
    <w:rsid w:val="00B53B4B"/>
    <w:rsid w:val="00B53C6B"/>
    <w:rsid w:val="00B53EFE"/>
    <w:rsid w:val="00B54948"/>
    <w:rsid w:val="00B56BE4"/>
    <w:rsid w:val="00B607EC"/>
    <w:rsid w:val="00B60E2C"/>
    <w:rsid w:val="00B61686"/>
    <w:rsid w:val="00B619BA"/>
    <w:rsid w:val="00B63729"/>
    <w:rsid w:val="00B63F6E"/>
    <w:rsid w:val="00B6463F"/>
    <w:rsid w:val="00B64A31"/>
    <w:rsid w:val="00B66F95"/>
    <w:rsid w:val="00B671BA"/>
    <w:rsid w:val="00B675AB"/>
    <w:rsid w:val="00B7180E"/>
    <w:rsid w:val="00B72D8C"/>
    <w:rsid w:val="00B73BF5"/>
    <w:rsid w:val="00B75C83"/>
    <w:rsid w:val="00B75F87"/>
    <w:rsid w:val="00B762A0"/>
    <w:rsid w:val="00B765A0"/>
    <w:rsid w:val="00B8162E"/>
    <w:rsid w:val="00B81A3F"/>
    <w:rsid w:val="00B81F5C"/>
    <w:rsid w:val="00B83BF0"/>
    <w:rsid w:val="00B84A27"/>
    <w:rsid w:val="00B86910"/>
    <w:rsid w:val="00B87B3E"/>
    <w:rsid w:val="00B91323"/>
    <w:rsid w:val="00B9204D"/>
    <w:rsid w:val="00B922B9"/>
    <w:rsid w:val="00B929F3"/>
    <w:rsid w:val="00B933F8"/>
    <w:rsid w:val="00B94AC2"/>
    <w:rsid w:val="00BA165B"/>
    <w:rsid w:val="00BA18E7"/>
    <w:rsid w:val="00BA2221"/>
    <w:rsid w:val="00BB0B00"/>
    <w:rsid w:val="00BB10AC"/>
    <w:rsid w:val="00BB2238"/>
    <w:rsid w:val="00BB3E8F"/>
    <w:rsid w:val="00BB4FF2"/>
    <w:rsid w:val="00BB5392"/>
    <w:rsid w:val="00BB5615"/>
    <w:rsid w:val="00BB6719"/>
    <w:rsid w:val="00BB7E58"/>
    <w:rsid w:val="00BC1754"/>
    <w:rsid w:val="00BC5E65"/>
    <w:rsid w:val="00BC670F"/>
    <w:rsid w:val="00BC7FB0"/>
    <w:rsid w:val="00BD0B22"/>
    <w:rsid w:val="00BD0E80"/>
    <w:rsid w:val="00BD1B2F"/>
    <w:rsid w:val="00BD1D02"/>
    <w:rsid w:val="00BD2028"/>
    <w:rsid w:val="00BD40A8"/>
    <w:rsid w:val="00BD42C3"/>
    <w:rsid w:val="00BD4565"/>
    <w:rsid w:val="00BD4D88"/>
    <w:rsid w:val="00BD4ED8"/>
    <w:rsid w:val="00BD4FF6"/>
    <w:rsid w:val="00BD5CB3"/>
    <w:rsid w:val="00BD7E89"/>
    <w:rsid w:val="00BE1469"/>
    <w:rsid w:val="00BE2728"/>
    <w:rsid w:val="00BE2F1B"/>
    <w:rsid w:val="00BE35DC"/>
    <w:rsid w:val="00BE3697"/>
    <w:rsid w:val="00BE4862"/>
    <w:rsid w:val="00BE77BF"/>
    <w:rsid w:val="00BE7868"/>
    <w:rsid w:val="00BF24C6"/>
    <w:rsid w:val="00BF2C68"/>
    <w:rsid w:val="00BF2D86"/>
    <w:rsid w:val="00BF3701"/>
    <w:rsid w:val="00BF58B2"/>
    <w:rsid w:val="00BF5AD8"/>
    <w:rsid w:val="00BF7ECA"/>
    <w:rsid w:val="00BF7F2B"/>
    <w:rsid w:val="00C00090"/>
    <w:rsid w:val="00C02C3A"/>
    <w:rsid w:val="00C0432E"/>
    <w:rsid w:val="00C0549A"/>
    <w:rsid w:val="00C05ED3"/>
    <w:rsid w:val="00C07D2A"/>
    <w:rsid w:val="00C10C78"/>
    <w:rsid w:val="00C10ECA"/>
    <w:rsid w:val="00C11B10"/>
    <w:rsid w:val="00C124ED"/>
    <w:rsid w:val="00C14379"/>
    <w:rsid w:val="00C1544D"/>
    <w:rsid w:val="00C15500"/>
    <w:rsid w:val="00C17B59"/>
    <w:rsid w:val="00C20D8A"/>
    <w:rsid w:val="00C212FC"/>
    <w:rsid w:val="00C22361"/>
    <w:rsid w:val="00C22A8F"/>
    <w:rsid w:val="00C2619C"/>
    <w:rsid w:val="00C31DB4"/>
    <w:rsid w:val="00C35729"/>
    <w:rsid w:val="00C35883"/>
    <w:rsid w:val="00C36B07"/>
    <w:rsid w:val="00C37304"/>
    <w:rsid w:val="00C37E00"/>
    <w:rsid w:val="00C4046F"/>
    <w:rsid w:val="00C4150A"/>
    <w:rsid w:val="00C441ED"/>
    <w:rsid w:val="00C45461"/>
    <w:rsid w:val="00C45699"/>
    <w:rsid w:val="00C474E4"/>
    <w:rsid w:val="00C47EFB"/>
    <w:rsid w:val="00C51202"/>
    <w:rsid w:val="00C51343"/>
    <w:rsid w:val="00C51B4C"/>
    <w:rsid w:val="00C52C00"/>
    <w:rsid w:val="00C52F42"/>
    <w:rsid w:val="00C53452"/>
    <w:rsid w:val="00C5523B"/>
    <w:rsid w:val="00C55F5C"/>
    <w:rsid w:val="00C55F7A"/>
    <w:rsid w:val="00C5672D"/>
    <w:rsid w:val="00C57B78"/>
    <w:rsid w:val="00C6042D"/>
    <w:rsid w:val="00C60FC3"/>
    <w:rsid w:val="00C65541"/>
    <w:rsid w:val="00C6614E"/>
    <w:rsid w:val="00C70D10"/>
    <w:rsid w:val="00C725ED"/>
    <w:rsid w:val="00C72A61"/>
    <w:rsid w:val="00C73381"/>
    <w:rsid w:val="00C734F2"/>
    <w:rsid w:val="00C7654A"/>
    <w:rsid w:val="00C81C7C"/>
    <w:rsid w:val="00C85038"/>
    <w:rsid w:val="00C85A0F"/>
    <w:rsid w:val="00C9116B"/>
    <w:rsid w:val="00C911FA"/>
    <w:rsid w:val="00C91881"/>
    <w:rsid w:val="00C91D8D"/>
    <w:rsid w:val="00C926E0"/>
    <w:rsid w:val="00C9508B"/>
    <w:rsid w:val="00C953FD"/>
    <w:rsid w:val="00C96C1E"/>
    <w:rsid w:val="00C97506"/>
    <w:rsid w:val="00CA2915"/>
    <w:rsid w:val="00CA3807"/>
    <w:rsid w:val="00CA3C19"/>
    <w:rsid w:val="00CA5526"/>
    <w:rsid w:val="00CA5DCA"/>
    <w:rsid w:val="00CA78AB"/>
    <w:rsid w:val="00CB073A"/>
    <w:rsid w:val="00CB1035"/>
    <w:rsid w:val="00CB1839"/>
    <w:rsid w:val="00CB1CCB"/>
    <w:rsid w:val="00CB213B"/>
    <w:rsid w:val="00CB2195"/>
    <w:rsid w:val="00CB43B5"/>
    <w:rsid w:val="00CB6D75"/>
    <w:rsid w:val="00CC0646"/>
    <w:rsid w:val="00CC2D87"/>
    <w:rsid w:val="00CC4C10"/>
    <w:rsid w:val="00CC78D0"/>
    <w:rsid w:val="00CC7D7A"/>
    <w:rsid w:val="00CD007D"/>
    <w:rsid w:val="00CD21F0"/>
    <w:rsid w:val="00CD2DF7"/>
    <w:rsid w:val="00CD309D"/>
    <w:rsid w:val="00CD4699"/>
    <w:rsid w:val="00CD56CF"/>
    <w:rsid w:val="00CD69DB"/>
    <w:rsid w:val="00CD6D1F"/>
    <w:rsid w:val="00CD70C3"/>
    <w:rsid w:val="00CD7251"/>
    <w:rsid w:val="00CE1789"/>
    <w:rsid w:val="00CE1F9A"/>
    <w:rsid w:val="00CE2492"/>
    <w:rsid w:val="00CE2E54"/>
    <w:rsid w:val="00CE3E1C"/>
    <w:rsid w:val="00CE5387"/>
    <w:rsid w:val="00CE5A84"/>
    <w:rsid w:val="00CE6AB6"/>
    <w:rsid w:val="00CE72E0"/>
    <w:rsid w:val="00CF07B4"/>
    <w:rsid w:val="00CF12BF"/>
    <w:rsid w:val="00CF16A3"/>
    <w:rsid w:val="00CF1E46"/>
    <w:rsid w:val="00CF2F45"/>
    <w:rsid w:val="00CF5D90"/>
    <w:rsid w:val="00CF71EA"/>
    <w:rsid w:val="00CF7394"/>
    <w:rsid w:val="00CF7A67"/>
    <w:rsid w:val="00CF7F14"/>
    <w:rsid w:val="00CF7F83"/>
    <w:rsid w:val="00D010C1"/>
    <w:rsid w:val="00D01FDC"/>
    <w:rsid w:val="00D0407B"/>
    <w:rsid w:val="00D06065"/>
    <w:rsid w:val="00D06820"/>
    <w:rsid w:val="00D109BB"/>
    <w:rsid w:val="00D11A5B"/>
    <w:rsid w:val="00D12A19"/>
    <w:rsid w:val="00D157A8"/>
    <w:rsid w:val="00D15FB1"/>
    <w:rsid w:val="00D16F50"/>
    <w:rsid w:val="00D173A3"/>
    <w:rsid w:val="00D17FAE"/>
    <w:rsid w:val="00D20768"/>
    <w:rsid w:val="00D21045"/>
    <w:rsid w:val="00D2268A"/>
    <w:rsid w:val="00D228C8"/>
    <w:rsid w:val="00D239FA"/>
    <w:rsid w:val="00D24D48"/>
    <w:rsid w:val="00D25C40"/>
    <w:rsid w:val="00D30916"/>
    <w:rsid w:val="00D31B57"/>
    <w:rsid w:val="00D3321D"/>
    <w:rsid w:val="00D338B0"/>
    <w:rsid w:val="00D34E4F"/>
    <w:rsid w:val="00D40B4C"/>
    <w:rsid w:val="00D40CE1"/>
    <w:rsid w:val="00D40E4C"/>
    <w:rsid w:val="00D43663"/>
    <w:rsid w:val="00D453E7"/>
    <w:rsid w:val="00D46466"/>
    <w:rsid w:val="00D52458"/>
    <w:rsid w:val="00D5668B"/>
    <w:rsid w:val="00D61371"/>
    <w:rsid w:val="00D61512"/>
    <w:rsid w:val="00D62169"/>
    <w:rsid w:val="00D63676"/>
    <w:rsid w:val="00D63DD3"/>
    <w:rsid w:val="00D678EF"/>
    <w:rsid w:val="00D73AB4"/>
    <w:rsid w:val="00D73FB2"/>
    <w:rsid w:val="00D7405D"/>
    <w:rsid w:val="00D74186"/>
    <w:rsid w:val="00D80346"/>
    <w:rsid w:val="00D80E36"/>
    <w:rsid w:val="00D81070"/>
    <w:rsid w:val="00D8129A"/>
    <w:rsid w:val="00D824E4"/>
    <w:rsid w:val="00D83297"/>
    <w:rsid w:val="00D83F4E"/>
    <w:rsid w:val="00D84B80"/>
    <w:rsid w:val="00D90D23"/>
    <w:rsid w:val="00D914A8"/>
    <w:rsid w:val="00D9231E"/>
    <w:rsid w:val="00D94B23"/>
    <w:rsid w:val="00D97D20"/>
    <w:rsid w:val="00DA1091"/>
    <w:rsid w:val="00DA2E45"/>
    <w:rsid w:val="00DA372C"/>
    <w:rsid w:val="00DA4A17"/>
    <w:rsid w:val="00DA4E6F"/>
    <w:rsid w:val="00DA5612"/>
    <w:rsid w:val="00DA5BD1"/>
    <w:rsid w:val="00DB13A9"/>
    <w:rsid w:val="00DB1A40"/>
    <w:rsid w:val="00DB2D49"/>
    <w:rsid w:val="00DB3C7C"/>
    <w:rsid w:val="00DB4E7E"/>
    <w:rsid w:val="00DB51C0"/>
    <w:rsid w:val="00DB5530"/>
    <w:rsid w:val="00DB56FE"/>
    <w:rsid w:val="00DB7CB2"/>
    <w:rsid w:val="00DB7DB6"/>
    <w:rsid w:val="00DC2424"/>
    <w:rsid w:val="00DC2C97"/>
    <w:rsid w:val="00DC43A2"/>
    <w:rsid w:val="00DC4A07"/>
    <w:rsid w:val="00DC6B7D"/>
    <w:rsid w:val="00DC6D17"/>
    <w:rsid w:val="00DD0DD7"/>
    <w:rsid w:val="00DD2333"/>
    <w:rsid w:val="00DD2915"/>
    <w:rsid w:val="00DD2B8E"/>
    <w:rsid w:val="00DD314C"/>
    <w:rsid w:val="00DD39A7"/>
    <w:rsid w:val="00DD63BF"/>
    <w:rsid w:val="00DD7DEA"/>
    <w:rsid w:val="00DE18F9"/>
    <w:rsid w:val="00DE2DD4"/>
    <w:rsid w:val="00DE4478"/>
    <w:rsid w:val="00DE5D37"/>
    <w:rsid w:val="00DE70F4"/>
    <w:rsid w:val="00DF2688"/>
    <w:rsid w:val="00DF4A0B"/>
    <w:rsid w:val="00DF5C0C"/>
    <w:rsid w:val="00E00ECE"/>
    <w:rsid w:val="00E01A66"/>
    <w:rsid w:val="00E02EC7"/>
    <w:rsid w:val="00E02FFC"/>
    <w:rsid w:val="00E03B1E"/>
    <w:rsid w:val="00E04479"/>
    <w:rsid w:val="00E0468A"/>
    <w:rsid w:val="00E05698"/>
    <w:rsid w:val="00E05D3F"/>
    <w:rsid w:val="00E073C6"/>
    <w:rsid w:val="00E074BD"/>
    <w:rsid w:val="00E137AC"/>
    <w:rsid w:val="00E13809"/>
    <w:rsid w:val="00E159EA"/>
    <w:rsid w:val="00E15C6F"/>
    <w:rsid w:val="00E15E0C"/>
    <w:rsid w:val="00E16999"/>
    <w:rsid w:val="00E209FE"/>
    <w:rsid w:val="00E23577"/>
    <w:rsid w:val="00E24AE7"/>
    <w:rsid w:val="00E25E8F"/>
    <w:rsid w:val="00E269DE"/>
    <w:rsid w:val="00E310E5"/>
    <w:rsid w:val="00E32EA2"/>
    <w:rsid w:val="00E33B4A"/>
    <w:rsid w:val="00E33DB1"/>
    <w:rsid w:val="00E362E5"/>
    <w:rsid w:val="00E43E5A"/>
    <w:rsid w:val="00E474D4"/>
    <w:rsid w:val="00E5111E"/>
    <w:rsid w:val="00E523ED"/>
    <w:rsid w:val="00E54AE0"/>
    <w:rsid w:val="00E55097"/>
    <w:rsid w:val="00E56C00"/>
    <w:rsid w:val="00E60B5B"/>
    <w:rsid w:val="00E61A99"/>
    <w:rsid w:val="00E64830"/>
    <w:rsid w:val="00E64D6A"/>
    <w:rsid w:val="00E66B22"/>
    <w:rsid w:val="00E70866"/>
    <w:rsid w:val="00E718D7"/>
    <w:rsid w:val="00E810CA"/>
    <w:rsid w:val="00E811A5"/>
    <w:rsid w:val="00E81A47"/>
    <w:rsid w:val="00E82F20"/>
    <w:rsid w:val="00E83B34"/>
    <w:rsid w:val="00E862FC"/>
    <w:rsid w:val="00E86EFD"/>
    <w:rsid w:val="00E90928"/>
    <w:rsid w:val="00E924D8"/>
    <w:rsid w:val="00E94F6C"/>
    <w:rsid w:val="00E978F4"/>
    <w:rsid w:val="00E979EB"/>
    <w:rsid w:val="00E979FE"/>
    <w:rsid w:val="00EA10A7"/>
    <w:rsid w:val="00EA10AA"/>
    <w:rsid w:val="00EA2623"/>
    <w:rsid w:val="00EA288E"/>
    <w:rsid w:val="00EA2E73"/>
    <w:rsid w:val="00EA781F"/>
    <w:rsid w:val="00EB0E9D"/>
    <w:rsid w:val="00EB1FD8"/>
    <w:rsid w:val="00EB24F9"/>
    <w:rsid w:val="00EB4234"/>
    <w:rsid w:val="00EB5F78"/>
    <w:rsid w:val="00EB626A"/>
    <w:rsid w:val="00EC47D7"/>
    <w:rsid w:val="00EC5C88"/>
    <w:rsid w:val="00EC6523"/>
    <w:rsid w:val="00EC70A3"/>
    <w:rsid w:val="00EC7AB9"/>
    <w:rsid w:val="00ED0E67"/>
    <w:rsid w:val="00ED4171"/>
    <w:rsid w:val="00ED47AF"/>
    <w:rsid w:val="00ED4FB7"/>
    <w:rsid w:val="00EE0FA1"/>
    <w:rsid w:val="00EE3B7A"/>
    <w:rsid w:val="00EE525B"/>
    <w:rsid w:val="00EE69F1"/>
    <w:rsid w:val="00EF1677"/>
    <w:rsid w:val="00EF16DF"/>
    <w:rsid w:val="00EF4647"/>
    <w:rsid w:val="00EF47ED"/>
    <w:rsid w:val="00EF62F3"/>
    <w:rsid w:val="00EF77D9"/>
    <w:rsid w:val="00F00811"/>
    <w:rsid w:val="00F011F0"/>
    <w:rsid w:val="00F0138A"/>
    <w:rsid w:val="00F016CF"/>
    <w:rsid w:val="00F02175"/>
    <w:rsid w:val="00F02827"/>
    <w:rsid w:val="00F033E6"/>
    <w:rsid w:val="00F05339"/>
    <w:rsid w:val="00F05416"/>
    <w:rsid w:val="00F06D0A"/>
    <w:rsid w:val="00F106B6"/>
    <w:rsid w:val="00F11C6B"/>
    <w:rsid w:val="00F12DB2"/>
    <w:rsid w:val="00F16A1C"/>
    <w:rsid w:val="00F209A0"/>
    <w:rsid w:val="00F21CB1"/>
    <w:rsid w:val="00F242B1"/>
    <w:rsid w:val="00F24696"/>
    <w:rsid w:val="00F24918"/>
    <w:rsid w:val="00F25E2E"/>
    <w:rsid w:val="00F2655D"/>
    <w:rsid w:val="00F270C3"/>
    <w:rsid w:val="00F27F94"/>
    <w:rsid w:val="00F301DC"/>
    <w:rsid w:val="00F30626"/>
    <w:rsid w:val="00F31808"/>
    <w:rsid w:val="00F34716"/>
    <w:rsid w:val="00F35103"/>
    <w:rsid w:val="00F37605"/>
    <w:rsid w:val="00F37EDC"/>
    <w:rsid w:val="00F4075F"/>
    <w:rsid w:val="00F40F57"/>
    <w:rsid w:val="00F420C3"/>
    <w:rsid w:val="00F43ABC"/>
    <w:rsid w:val="00F44432"/>
    <w:rsid w:val="00F470DE"/>
    <w:rsid w:val="00F47EBF"/>
    <w:rsid w:val="00F50F4D"/>
    <w:rsid w:val="00F5110D"/>
    <w:rsid w:val="00F51ABC"/>
    <w:rsid w:val="00F51FCE"/>
    <w:rsid w:val="00F5218C"/>
    <w:rsid w:val="00F52FE7"/>
    <w:rsid w:val="00F5513B"/>
    <w:rsid w:val="00F5608C"/>
    <w:rsid w:val="00F57A3D"/>
    <w:rsid w:val="00F63D2F"/>
    <w:rsid w:val="00F641B7"/>
    <w:rsid w:val="00F70070"/>
    <w:rsid w:val="00F70C15"/>
    <w:rsid w:val="00F72317"/>
    <w:rsid w:val="00F74573"/>
    <w:rsid w:val="00F74D19"/>
    <w:rsid w:val="00F74F68"/>
    <w:rsid w:val="00F777DD"/>
    <w:rsid w:val="00F80332"/>
    <w:rsid w:val="00F804D2"/>
    <w:rsid w:val="00F80D84"/>
    <w:rsid w:val="00F81119"/>
    <w:rsid w:val="00F811DC"/>
    <w:rsid w:val="00F81DE4"/>
    <w:rsid w:val="00F82CAC"/>
    <w:rsid w:val="00F838D6"/>
    <w:rsid w:val="00F843A9"/>
    <w:rsid w:val="00F860BC"/>
    <w:rsid w:val="00F8630B"/>
    <w:rsid w:val="00F90B08"/>
    <w:rsid w:val="00F93784"/>
    <w:rsid w:val="00F94C8E"/>
    <w:rsid w:val="00F969DF"/>
    <w:rsid w:val="00F97709"/>
    <w:rsid w:val="00FA2ADE"/>
    <w:rsid w:val="00FA3891"/>
    <w:rsid w:val="00FA6A6F"/>
    <w:rsid w:val="00FB0760"/>
    <w:rsid w:val="00FB0D4B"/>
    <w:rsid w:val="00FB1443"/>
    <w:rsid w:val="00FB2300"/>
    <w:rsid w:val="00FB391A"/>
    <w:rsid w:val="00FB5DE6"/>
    <w:rsid w:val="00FB64AE"/>
    <w:rsid w:val="00FB65D6"/>
    <w:rsid w:val="00FB69A7"/>
    <w:rsid w:val="00FB6B48"/>
    <w:rsid w:val="00FB79E4"/>
    <w:rsid w:val="00FB7A5D"/>
    <w:rsid w:val="00FC0362"/>
    <w:rsid w:val="00FC0AD1"/>
    <w:rsid w:val="00FC0BA6"/>
    <w:rsid w:val="00FC46DD"/>
    <w:rsid w:val="00FC5982"/>
    <w:rsid w:val="00FC7213"/>
    <w:rsid w:val="00FC75B8"/>
    <w:rsid w:val="00FC7F3E"/>
    <w:rsid w:val="00FD0824"/>
    <w:rsid w:val="00FD59C3"/>
    <w:rsid w:val="00FD5E8B"/>
    <w:rsid w:val="00FD6267"/>
    <w:rsid w:val="00FD62B2"/>
    <w:rsid w:val="00FD710D"/>
    <w:rsid w:val="00FE29D1"/>
    <w:rsid w:val="00FE2FC2"/>
    <w:rsid w:val="00FE301C"/>
    <w:rsid w:val="00FE4225"/>
    <w:rsid w:val="00FE4E67"/>
    <w:rsid w:val="00FE594F"/>
    <w:rsid w:val="00FE5E2A"/>
    <w:rsid w:val="00FE5EFA"/>
    <w:rsid w:val="00FE67C0"/>
    <w:rsid w:val="00FF0884"/>
    <w:rsid w:val="00FF3B58"/>
    <w:rsid w:val="00FF4F53"/>
    <w:rsid w:val="00FF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3E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3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3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6228"/>
  </w:style>
  <w:style w:type="paragraph" w:styleId="Stopka">
    <w:name w:val="footer"/>
    <w:basedOn w:val="Normalny"/>
    <w:link w:val="StopkaZnak"/>
    <w:uiPriority w:val="99"/>
    <w:unhideWhenUsed/>
    <w:rsid w:val="00B13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228"/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B13E65"/>
    <w:pPr>
      <w:ind w:left="720"/>
      <w:contextualSpacing/>
    </w:pPr>
  </w:style>
  <w:style w:type="table" w:styleId="Tabela-Siatka">
    <w:name w:val="Table Grid"/>
    <w:basedOn w:val="Standardowy"/>
    <w:uiPriority w:val="59"/>
    <w:rsid w:val="004C4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73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77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B3C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13E65"/>
    <w:pPr>
      <w:outlineLvl w:val="9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5C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13E6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13E65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13E65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,Ch"/>
    <w:basedOn w:val="Normalny"/>
    <w:link w:val="TekstprzypisudolnegoZnak"/>
    <w:uiPriority w:val="99"/>
    <w:unhideWhenUsed/>
    <w:rsid w:val="00B13E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,Ch Znak"/>
    <w:basedOn w:val="Domylnaczcionkaakapitu"/>
    <w:link w:val="Tekstprzypisudolnego"/>
    <w:uiPriority w:val="99"/>
    <w:rsid w:val="00F57A3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F57A3D"/>
    <w:rPr>
      <w:vertAlign w:val="superscript"/>
    </w:rPr>
  </w:style>
  <w:style w:type="paragraph" w:customStyle="1" w:styleId="Normalny1">
    <w:name w:val="Normalny1"/>
    <w:uiPriority w:val="99"/>
    <w:rsid w:val="00C73381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locked/>
    <w:rsid w:val="00CF7F14"/>
  </w:style>
  <w:style w:type="paragraph" w:styleId="Tekstkomentarza">
    <w:name w:val="annotation text"/>
    <w:basedOn w:val="Normalny"/>
    <w:link w:val="TekstkomentarzaZnak"/>
    <w:uiPriority w:val="99"/>
    <w:unhideWhenUsed/>
    <w:rsid w:val="00B13E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703C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98703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3E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1C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13E65"/>
    <w:pPr>
      <w:spacing w:after="0" w:line="240" w:lineRule="auto"/>
    </w:pPr>
  </w:style>
  <w:style w:type="paragraph" w:customStyle="1" w:styleId="Default">
    <w:name w:val="Default"/>
    <w:rsid w:val="00D97D2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h2">
    <w:name w:val="h2"/>
    <w:basedOn w:val="Domylnaczcionkaakapitu"/>
    <w:rsid w:val="00F80332"/>
  </w:style>
  <w:style w:type="paragraph" w:customStyle="1" w:styleId="ZnakZnak4">
    <w:name w:val="Znak Znak4"/>
    <w:basedOn w:val="Normalny"/>
    <w:rsid w:val="00484E97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table" w:customStyle="1" w:styleId="Tabela-Siatka11">
    <w:name w:val="Tabela - Siatka11"/>
    <w:basedOn w:val="Standardowy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E55097"/>
  </w:style>
  <w:style w:type="character" w:styleId="Uwydatnienie">
    <w:name w:val="Emphasis"/>
    <w:basedOn w:val="Domylnaczcionkaakapitu"/>
    <w:uiPriority w:val="20"/>
    <w:qFormat/>
    <w:rsid w:val="00E55097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885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ezodstpw">
    <w:name w:val="No Spacing"/>
    <w:uiPriority w:val="1"/>
    <w:qFormat/>
    <w:rsid w:val="002C71AF"/>
    <w:pPr>
      <w:spacing w:after="0" w:line="240" w:lineRule="auto"/>
    </w:pPr>
  </w:style>
  <w:style w:type="paragraph" w:customStyle="1" w:styleId="CM1">
    <w:name w:val="CM1"/>
    <w:basedOn w:val="Default"/>
    <w:next w:val="Default"/>
    <w:uiPriority w:val="99"/>
    <w:rsid w:val="008A22DB"/>
    <w:rPr>
      <w:rFonts w:ascii="Times New Roman" w:eastAsiaTheme="minorEastAsia" w:hAnsi="Times New Roman" w:cs="Times New Roman"/>
      <w:color w:val="auto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3E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3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3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6228"/>
  </w:style>
  <w:style w:type="paragraph" w:styleId="Stopka">
    <w:name w:val="footer"/>
    <w:basedOn w:val="Normalny"/>
    <w:link w:val="StopkaZnak"/>
    <w:uiPriority w:val="99"/>
    <w:unhideWhenUsed/>
    <w:rsid w:val="00B13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228"/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B13E65"/>
    <w:pPr>
      <w:ind w:left="720"/>
      <w:contextualSpacing/>
    </w:pPr>
  </w:style>
  <w:style w:type="table" w:styleId="Tabela-Siatka">
    <w:name w:val="Table Grid"/>
    <w:basedOn w:val="Standardowy"/>
    <w:uiPriority w:val="59"/>
    <w:rsid w:val="004C4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73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77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B3C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13E65"/>
    <w:pPr>
      <w:outlineLvl w:val="9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5C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13E6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13E65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13E65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,Ch"/>
    <w:basedOn w:val="Normalny"/>
    <w:link w:val="TekstprzypisudolnegoZnak"/>
    <w:uiPriority w:val="99"/>
    <w:unhideWhenUsed/>
    <w:rsid w:val="00B13E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,Ch Znak"/>
    <w:basedOn w:val="Domylnaczcionkaakapitu"/>
    <w:link w:val="Tekstprzypisudolnego"/>
    <w:uiPriority w:val="99"/>
    <w:rsid w:val="00F57A3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F57A3D"/>
    <w:rPr>
      <w:vertAlign w:val="superscript"/>
    </w:rPr>
  </w:style>
  <w:style w:type="paragraph" w:customStyle="1" w:styleId="Normalny1">
    <w:name w:val="Normalny1"/>
    <w:uiPriority w:val="99"/>
    <w:rsid w:val="00C73381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locked/>
    <w:rsid w:val="00CF7F14"/>
  </w:style>
  <w:style w:type="paragraph" w:styleId="Tekstkomentarza">
    <w:name w:val="annotation text"/>
    <w:basedOn w:val="Normalny"/>
    <w:link w:val="TekstkomentarzaZnak"/>
    <w:uiPriority w:val="99"/>
    <w:unhideWhenUsed/>
    <w:rsid w:val="00B13E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703C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98703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3E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1C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13E65"/>
    <w:pPr>
      <w:spacing w:after="0" w:line="240" w:lineRule="auto"/>
    </w:pPr>
  </w:style>
  <w:style w:type="paragraph" w:customStyle="1" w:styleId="Default">
    <w:name w:val="Default"/>
    <w:rsid w:val="00D97D2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h2">
    <w:name w:val="h2"/>
    <w:basedOn w:val="Domylnaczcionkaakapitu"/>
    <w:rsid w:val="00F80332"/>
  </w:style>
  <w:style w:type="paragraph" w:customStyle="1" w:styleId="ZnakZnak4">
    <w:name w:val="Znak Znak4"/>
    <w:basedOn w:val="Normalny"/>
    <w:rsid w:val="00484E97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table" w:customStyle="1" w:styleId="Tabela-Siatka11">
    <w:name w:val="Tabela - Siatka11"/>
    <w:basedOn w:val="Standardowy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E55097"/>
  </w:style>
  <w:style w:type="character" w:styleId="Uwydatnienie">
    <w:name w:val="Emphasis"/>
    <w:basedOn w:val="Domylnaczcionkaakapitu"/>
    <w:uiPriority w:val="20"/>
    <w:qFormat/>
    <w:rsid w:val="00E55097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885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ezodstpw">
    <w:name w:val="No Spacing"/>
    <w:uiPriority w:val="1"/>
    <w:qFormat/>
    <w:rsid w:val="002C71AF"/>
    <w:pPr>
      <w:spacing w:after="0" w:line="240" w:lineRule="auto"/>
    </w:pPr>
  </w:style>
  <w:style w:type="paragraph" w:customStyle="1" w:styleId="CM1">
    <w:name w:val="CM1"/>
    <w:basedOn w:val="Default"/>
    <w:next w:val="Default"/>
    <w:uiPriority w:val="99"/>
    <w:rsid w:val="008A22DB"/>
    <w:rPr>
      <w:rFonts w:ascii="Times New Roman" w:eastAsiaTheme="minorEastAsia" w:hAnsi="Times New Roman" w:cs="Times New Roman"/>
      <w:color w:val="au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2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0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8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3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4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7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1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7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6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7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2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8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7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0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1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5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AE0538D-44D6-4F94-AAB1-CBF27E8BF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5782</Words>
  <Characters>34695</Characters>
  <Application>Microsoft Office Word</Application>
  <DocSecurity>0</DocSecurity>
  <Lines>289</Lines>
  <Paragraphs>80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40397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</dc:creator>
  <cp:lastModifiedBy>mrdzen</cp:lastModifiedBy>
  <cp:revision>5</cp:revision>
  <cp:lastPrinted>2020-11-27T10:16:00Z</cp:lastPrinted>
  <dcterms:created xsi:type="dcterms:W3CDTF">2020-10-30T08:25:00Z</dcterms:created>
  <dcterms:modified xsi:type="dcterms:W3CDTF">2020-11-27T10:16:00Z</dcterms:modified>
</cp:coreProperties>
</file>